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35D26BE0" w14:textId="77777777" w:rsidTr="00D74AE1">
        <w:trPr>
          <w:trHeight w:hRule="exact" w:val="2948"/>
        </w:trPr>
        <w:tc>
          <w:tcPr>
            <w:tcW w:w="11185" w:type="dxa"/>
            <w:vAlign w:val="center"/>
          </w:tcPr>
          <w:p w14:paraId="7BBDA791" w14:textId="77777777" w:rsidR="00974E99" w:rsidRPr="00974E99" w:rsidRDefault="00974E99" w:rsidP="00E21A27">
            <w:pPr>
              <w:pStyle w:val="Documenttype"/>
            </w:pPr>
            <w:bookmarkStart w:id="0" w:name="_GoBack" w:colFirst="0" w:colLast="0"/>
            <w:r w:rsidRPr="00974E99">
              <w:t>I</w:t>
            </w:r>
            <w:bookmarkStart w:id="1" w:name="_Ref446317644"/>
            <w:bookmarkEnd w:id="1"/>
            <w:r w:rsidRPr="00974E99">
              <w:t xml:space="preserve">ALA </w:t>
            </w:r>
            <w:r w:rsidR="0093492E">
              <w:t>G</w:t>
            </w:r>
            <w:r w:rsidR="00722236">
              <w:t>uideline</w:t>
            </w:r>
          </w:p>
        </w:tc>
      </w:tr>
      <w:bookmarkEnd w:id="0"/>
    </w:tbl>
    <w:p w14:paraId="64813023" w14:textId="77777777" w:rsidR="008972C3" w:rsidRDefault="008972C3" w:rsidP="003274DB"/>
    <w:p w14:paraId="4B209EA8" w14:textId="77777777" w:rsidR="00D74AE1" w:rsidRDefault="00D74AE1" w:rsidP="003274DB"/>
    <w:p w14:paraId="3D737B1B" w14:textId="77777777" w:rsidR="0093492E" w:rsidRDefault="0026038D" w:rsidP="0026038D">
      <w:pPr>
        <w:pStyle w:val="Documentnumber"/>
      </w:pPr>
      <w:r>
        <w:t>1</w:t>
      </w:r>
      <w:r w:rsidR="00914330" w:rsidRPr="00914330">
        <w:rPr>
          <w:highlight w:val="yellow"/>
        </w:rPr>
        <w:t>???</w:t>
      </w:r>
    </w:p>
    <w:p w14:paraId="1246A01D" w14:textId="77777777" w:rsidR="0026038D" w:rsidRDefault="0026038D" w:rsidP="003274DB"/>
    <w:p w14:paraId="3A794231" w14:textId="06335BF5" w:rsidR="00776004" w:rsidRPr="005F0595" w:rsidRDefault="005F0595" w:rsidP="006218E8">
      <w:pPr>
        <w:pStyle w:val="Documentname"/>
      </w:pPr>
      <w:r w:rsidRPr="005F0595">
        <w:rPr>
          <w:bCs/>
        </w:rPr>
        <w:t>Methods and Ambient Light Levels for the Activation of A</w:t>
      </w:r>
      <w:r w:rsidRPr="005F0595">
        <w:rPr>
          <w:bCs/>
          <w:caps w:val="0"/>
        </w:rPr>
        <w:t>to</w:t>
      </w:r>
      <w:r w:rsidRPr="005F0595">
        <w:rPr>
          <w:bCs/>
        </w:rPr>
        <w:t>N Light</w:t>
      </w:r>
      <w:r>
        <w:rPr>
          <w:bCs/>
        </w:rPr>
        <w:t>s</w:t>
      </w:r>
    </w:p>
    <w:p w14:paraId="58ED1A7B" w14:textId="77777777" w:rsidR="00CF49CC" w:rsidRDefault="00CF49CC" w:rsidP="00D74AE1"/>
    <w:p w14:paraId="1B1DC1DE" w14:textId="77777777" w:rsidR="004E0BBB" w:rsidRDefault="004E0BBB" w:rsidP="00D74AE1"/>
    <w:p w14:paraId="5FA32BAD" w14:textId="77777777" w:rsidR="004E0BBB" w:rsidRDefault="004E0BBB" w:rsidP="00D74AE1"/>
    <w:p w14:paraId="11CF775F" w14:textId="77777777" w:rsidR="004E0BBB" w:rsidRDefault="00FB1878" w:rsidP="00D74AE1">
      <w:r>
        <w:rPr>
          <w:rStyle w:val="CommentReference"/>
        </w:rPr>
        <w:commentReference w:id="2"/>
      </w:r>
    </w:p>
    <w:p w14:paraId="5F234416" w14:textId="77777777" w:rsidR="004E0BBB" w:rsidRDefault="004E0BBB" w:rsidP="00D74AE1"/>
    <w:p w14:paraId="66F7F241" w14:textId="77777777" w:rsidR="004E0BBB" w:rsidRDefault="004E0BBB" w:rsidP="00D74AE1"/>
    <w:p w14:paraId="5115A7E4" w14:textId="77777777" w:rsidR="004E0BBB" w:rsidRDefault="004E0BBB" w:rsidP="00D74AE1"/>
    <w:p w14:paraId="46D6AE78" w14:textId="77777777" w:rsidR="004E0BBB" w:rsidRDefault="004E0BBB" w:rsidP="00D74AE1"/>
    <w:p w14:paraId="34F006DD" w14:textId="77777777" w:rsidR="004E0BBB" w:rsidRDefault="004E0BBB" w:rsidP="00D74AE1"/>
    <w:p w14:paraId="77441AE2" w14:textId="77777777" w:rsidR="004E0BBB" w:rsidRDefault="004E0BBB" w:rsidP="00D74AE1"/>
    <w:p w14:paraId="0AC83EB3" w14:textId="77777777" w:rsidR="004E0BBB" w:rsidRDefault="004E0BBB" w:rsidP="00D74AE1"/>
    <w:p w14:paraId="3F1A1066" w14:textId="77777777" w:rsidR="004E0BBB" w:rsidRDefault="004E0BBB" w:rsidP="00D74AE1"/>
    <w:p w14:paraId="65F3FBCF" w14:textId="77777777" w:rsidR="004E0BBB" w:rsidRDefault="004E0BBB" w:rsidP="00D74AE1"/>
    <w:p w14:paraId="5C101D79" w14:textId="77777777" w:rsidR="004E0BBB" w:rsidRDefault="004E0BBB" w:rsidP="00D74AE1"/>
    <w:p w14:paraId="27E48CE2" w14:textId="77777777" w:rsidR="004E0BBB" w:rsidRDefault="004E0BBB" w:rsidP="00D74AE1"/>
    <w:p w14:paraId="7B5B74AE" w14:textId="77777777" w:rsidR="005F0595" w:rsidRDefault="005F0595" w:rsidP="00D74AE1"/>
    <w:p w14:paraId="05FD773F" w14:textId="77777777" w:rsidR="004E0BBB" w:rsidRDefault="004E0BBB" w:rsidP="00D74AE1"/>
    <w:p w14:paraId="67D467C1" w14:textId="77777777" w:rsidR="004E0BBB" w:rsidRDefault="004E0BBB" w:rsidP="00D74AE1"/>
    <w:p w14:paraId="5A9D35F9" w14:textId="77777777" w:rsidR="004E0BBB" w:rsidRDefault="004E0BBB" w:rsidP="00D74AE1"/>
    <w:p w14:paraId="5C2C69A5" w14:textId="77777777" w:rsidR="004E0BBB" w:rsidRDefault="004E0BBB" w:rsidP="00D74AE1"/>
    <w:p w14:paraId="2EDDD721" w14:textId="77777777" w:rsidR="004E0BBB" w:rsidRDefault="004E0BBB" w:rsidP="00D74AE1"/>
    <w:p w14:paraId="0F92CDF4" w14:textId="77777777" w:rsidR="004E0BBB" w:rsidRDefault="004E0BBB" w:rsidP="00D74AE1"/>
    <w:p w14:paraId="0DF3CFA1" w14:textId="77777777" w:rsidR="004E0BBB" w:rsidRDefault="004E0BBB" w:rsidP="00D74AE1"/>
    <w:p w14:paraId="5D70F9A0" w14:textId="31814499" w:rsidR="004E0BBB" w:rsidRDefault="004E0BBB" w:rsidP="004E0BBB">
      <w:pPr>
        <w:pStyle w:val="Editionnumber"/>
      </w:pPr>
      <w:r>
        <w:t xml:space="preserve">Edition </w:t>
      </w:r>
      <w:r w:rsidR="005F0595">
        <w:t>3</w:t>
      </w:r>
      <w:commentRangeStart w:id="3"/>
      <w:r>
        <w:t>.0</w:t>
      </w:r>
      <w:commentRangeEnd w:id="3"/>
      <w:r w:rsidR="00600C2B">
        <w:rPr>
          <w:rStyle w:val="CommentReference"/>
          <w:b w:val="0"/>
          <w:color w:val="auto"/>
        </w:rPr>
        <w:commentReference w:id="3"/>
      </w:r>
    </w:p>
    <w:p w14:paraId="52255A6C" w14:textId="77777777" w:rsidR="004E0BBB" w:rsidRDefault="00600C2B" w:rsidP="004E0BBB">
      <w:pPr>
        <w:pStyle w:val="Documentdate"/>
      </w:pPr>
      <w:r>
        <w:t xml:space="preserve">Document </w:t>
      </w:r>
      <w:commentRangeStart w:id="4"/>
      <w:r>
        <w:t>date</w:t>
      </w:r>
      <w:commentRangeEnd w:id="4"/>
      <w:r>
        <w:rPr>
          <w:rStyle w:val="CommentReference"/>
          <w:b w:val="0"/>
          <w:color w:val="auto"/>
        </w:rPr>
        <w:commentReference w:id="4"/>
      </w:r>
    </w:p>
    <w:p w14:paraId="7E0ABF44" w14:textId="77777777" w:rsidR="00BC27F6" w:rsidRDefault="00BC27F6" w:rsidP="00D74AE1">
      <w:pPr>
        <w:sectPr w:rsidR="00BC27F6" w:rsidSect="007E30DF">
          <w:headerReference w:type="default" r:id="rId10"/>
          <w:footerReference w:type="even" r:id="rId11"/>
          <w:footerReference w:type="default" r:id="rId12"/>
          <w:headerReference w:type="first" r:id="rId13"/>
          <w:footerReference w:type="first" r:id="rId14"/>
          <w:type w:val="continuous"/>
          <w:pgSz w:w="11906" w:h="16838" w:code="9"/>
          <w:pgMar w:top="567" w:right="1276" w:bottom="2495" w:left="1276" w:header="567" w:footer="567" w:gutter="0"/>
          <w:cols w:space="708"/>
          <w:docGrid w:linePitch="360"/>
        </w:sectPr>
      </w:pPr>
    </w:p>
    <w:p w14:paraId="7D589254"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33D4C6CD" w14:textId="77777777" w:rsidTr="005E4659">
        <w:tc>
          <w:tcPr>
            <w:tcW w:w="1908" w:type="dxa"/>
          </w:tcPr>
          <w:p w14:paraId="49F29FD2" w14:textId="77777777" w:rsidR="00914E26" w:rsidRPr="00460028" w:rsidRDefault="00914E26" w:rsidP="00414698">
            <w:pPr>
              <w:pStyle w:val="Tableheading"/>
            </w:pPr>
            <w:r w:rsidRPr="00460028">
              <w:t>Date</w:t>
            </w:r>
          </w:p>
        </w:tc>
        <w:tc>
          <w:tcPr>
            <w:tcW w:w="3576" w:type="dxa"/>
          </w:tcPr>
          <w:p w14:paraId="7BEA0624" w14:textId="77777777" w:rsidR="00914E26" w:rsidRPr="00460028" w:rsidRDefault="00914E26" w:rsidP="00414698">
            <w:pPr>
              <w:pStyle w:val="Tableheading"/>
            </w:pPr>
            <w:r w:rsidRPr="00460028">
              <w:t>Page / Section Revised</w:t>
            </w:r>
          </w:p>
        </w:tc>
        <w:tc>
          <w:tcPr>
            <w:tcW w:w="5001" w:type="dxa"/>
          </w:tcPr>
          <w:p w14:paraId="5BFA7E86" w14:textId="77777777" w:rsidR="00914E26" w:rsidRPr="00460028" w:rsidRDefault="00914E26" w:rsidP="00414698">
            <w:pPr>
              <w:pStyle w:val="Tableheading"/>
            </w:pPr>
            <w:r w:rsidRPr="00460028">
              <w:t>Requirement for Revision</w:t>
            </w:r>
          </w:p>
        </w:tc>
      </w:tr>
      <w:tr w:rsidR="005E4659" w:rsidRPr="00460028" w14:paraId="220A7851" w14:textId="77777777" w:rsidTr="005E4659">
        <w:trPr>
          <w:trHeight w:val="851"/>
        </w:trPr>
        <w:tc>
          <w:tcPr>
            <w:tcW w:w="1908" w:type="dxa"/>
            <w:vAlign w:val="center"/>
          </w:tcPr>
          <w:p w14:paraId="04DB8470" w14:textId="76BACA4F" w:rsidR="00914E26" w:rsidRPr="00C27E08" w:rsidRDefault="005F0595" w:rsidP="00914E26">
            <w:pPr>
              <w:pStyle w:val="Tabletext"/>
            </w:pPr>
            <w:r>
              <w:t>May 2009</w:t>
            </w:r>
          </w:p>
        </w:tc>
        <w:tc>
          <w:tcPr>
            <w:tcW w:w="3576" w:type="dxa"/>
            <w:vAlign w:val="center"/>
          </w:tcPr>
          <w:p w14:paraId="7474679E" w14:textId="7D88063F" w:rsidR="00914E26" w:rsidRPr="00C27E08" w:rsidRDefault="005F0595" w:rsidP="00914E26">
            <w:pPr>
              <w:pStyle w:val="Tabletext"/>
            </w:pPr>
            <w:r>
              <w:t>Section 6 revised.</w:t>
            </w:r>
          </w:p>
        </w:tc>
        <w:tc>
          <w:tcPr>
            <w:tcW w:w="5001" w:type="dxa"/>
            <w:vAlign w:val="center"/>
          </w:tcPr>
          <w:p w14:paraId="30B81BAD" w14:textId="7725BB1C" w:rsidR="00914E26" w:rsidRPr="00460028" w:rsidRDefault="005F0595" w:rsidP="00914E26">
            <w:pPr>
              <w:pStyle w:val="Tabletext"/>
            </w:pPr>
            <w:r w:rsidRPr="008F15D7">
              <w:t>Measurement and calibration methods added</w:t>
            </w:r>
            <w:r>
              <w:t>.</w:t>
            </w:r>
          </w:p>
        </w:tc>
      </w:tr>
      <w:tr w:rsidR="005E4659" w:rsidRPr="00460028" w14:paraId="14E88ABE" w14:textId="77777777" w:rsidTr="005E4659">
        <w:trPr>
          <w:trHeight w:val="851"/>
        </w:trPr>
        <w:tc>
          <w:tcPr>
            <w:tcW w:w="1908" w:type="dxa"/>
            <w:vAlign w:val="center"/>
          </w:tcPr>
          <w:p w14:paraId="06B6854F" w14:textId="6664A070" w:rsidR="00914E26" w:rsidRPr="00460028" w:rsidRDefault="005F0595" w:rsidP="00914E26">
            <w:pPr>
              <w:pStyle w:val="Tabletext"/>
            </w:pPr>
            <w:commentRangeStart w:id="5"/>
            <w:r>
              <w:t>?</w:t>
            </w:r>
            <w:commentRangeEnd w:id="5"/>
            <w:r>
              <w:rPr>
                <w:rStyle w:val="CommentReference"/>
                <w:color w:val="auto"/>
              </w:rPr>
              <w:commentReference w:id="5"/>
            </w:r>
          </w:p>
        </w:tc>
        <w:tc>
          <w:tcPr>
            <w:tcW w:w="3576" w:type="dxa"/>
            <w:vAlign w:val="center"/>
          </w:tcPr>
          <w:p w14:paraId="2324DEEC" w14:textId="77777777" w:rsidR="00914E26" w:rsidRPr="00460028" w:rsidRDefault="00914E26" w:rsidP="00914E26">
            <w:pPr>
              <w:pStyle w:val="Tabletext"/>
            </w:pPr>
          </w:p>
        </w:tc>
        <w:tc>
          <w:tcPr>
            <w:tcW w:w="5001" w:type="dxa"/>
            <w:vAlign w:val="center"/>
          </w:tcPr>
          <w:p w14:paraId="5888D88D" w14:textId="77777777" w:rsidR="00914E26" w:rsidRPr="00460028" w:rsidRDefault="00914E26" w:rsidP="00914E26">
            <w:pPr>
              <w:pStyle w:val="Tabletext"/>
            </w:pPr>
          </w:p>
        </w:tc>
      </w:tr>
      <w:tr w:rsidR="005E4659" w:rsidRPr="00460028" w14:paraId="50EF875D" w14:textId="77777777" w:rsidTr="005E4659">
        <w:trPr>
          <w:trHeight w:val="851"/>
        </w:trPr>
        <w:tc>
          <w:tcPr>
            <w:tcW w:w="1908" w:type="dxa"/>
            <w:vAlign w:val="center"/>
          </w:tcPr>
          <w:p w14:paraId="381F559E" w14:textId="77777777" w:rsidR="00914E26" w:rsidRPr="00460028" w:rsidRDefault="00914E26" w:rsidP="00914E26">
            <w:pPr>
              <w:pStyle w:val="Tabletext"/>
            </w:pPr>
          </w:p>
        </w:tc>
        <w:tc>
          <w:tcPr>
            <w:tcW w:w="3576" w:type="dxa"/>
            <w:vAlign w:val="center"/>
          </w:tcPr>
          <w:p w14:paraId="252469E3" w14:textId="77777777" w:rsidR="00914E26" w:rsidRPr="00460028" w:rsidRDefault="00914E26" w:rsidP="00914E26">
            <w:pPr>
              <w:pStyle w:val="Tabletext"/>
            </w:pPr>
          </w:p>
        </w:tc>
        <w:tc>
          <w:tcPr>
            <w:tcW w:w="5001" w:type="dxa"/>
            <w:vAlign w:val="center"/>
          </w:tcPr>
          <w:p w14:paraId="00FEFAFE" w14:textId="77777777" w:rsidR="00914E26" w:rsidRPr="00460028" w:rsidRDefault="00914E26" w:rsidP="00914E26">
            <w:pPr>
              <w:pStyle w:val="Tabletext"/>
            </w:pPr>
          </w:p>
        </w:tc>
      </w:tr>
      <w:tr w:rsidR="005E4659" w:rsidRPr="00460028" w14:paraId="20A192E0" w14:textId="77777777" w:rsidTr="005E4659">
        <w:trPr>
          <w:trHeight w:val="851"/>
        </w:trPr>
        <w:tc>
          <w:tcPr>
            <w:tcW w:w="1908" w:type="dxa"/>
            <w:vAlign w:val="center"/>
          </w:tcPr>
          <w:p w14:paraId="1028D142" w14:textId="77777777" w:rsidR="00914E26" w:rsidRPr="00460028" w:rsidRDefault="00914E26" w:rsidP="00914E26">
            <w:pPr>
              <w:pStyle w:val="Tabletext"/>
            </w:pPr>
          </w:p>
        </w:tc>
        <w:tc>
          <w:tcPr>
            <w:tcW w:w="3576" w:type="dxa"/>
            <w:vAlign w:val="center"/>
          </w:tcPr>
          <w:p w14:paraId="08F08116" w14:textId="77777777" w:rsidR="00914E26" w:rsidRPr="00460028" w:rsidRDefault="00914E26" w:rsidP="00914E26">
            <w:pPr>
              <w:pStyle w:val="Tabletext"/>
            </w:pPr>
          </w:p>
        </w:tc>
        <w:tc>
          <w:tcPr>
            <w:tcW w:w="5001" w:type="dxa"/>
            <w:vAlign w:val="center"/>
          </w:tcPr>
          <w:p w14:paraId="0D94CDA3" w14:textId="77777777" w:rsidR="00914E26" w:rsidRPr="00460028" w:rsidRDefault="00914E26" w:rsidP="00914E26">
            <w:pPr>
              <w:pStyle w:val="Tabletext"/>
            </w:pPr>
          </w:p>
        </w:tc>
      </w:tr>
      <w:tr w:rsidR="005E4659" w:rsidRPr="00460028" w14:paraId="1492305E" w14:textId="77777777" w:rsidTr="005E4659">
        <w:trPr>
          <w:trHeight w:val="851"/>
        </w:trPr>
        <w:tc>
          <w:tcPr>
            <w:tcW w:w="1908" w:type="dxa"/>
            <w:vAlign w:val="center"/>
          </w:tcPr>
          <w:p w14:paraId="718C58BD" w14:textId="77777777" w:rsidR="00914E26" w:rsidRPr="00460028" w:rsidRDefault="00914E26" w:rsidP="00914E26">
            <w:pPr>
              <w:pStyle w:val="Tabletext"/>
            </w:pPr>
          </w:p>
        </w:tc>
        <w:tc>
          <w:tcPr>
            <w:tcW w:w="3576" w:type="dxa"/>
            <w:vAlign w:val="center"/>
          </w:tcPr>
          <w:p w14:paraId="303541CC" w14:textId="77777777" w:rsidR="00914E26" w:rsidRPr="00460028" w:rsidRDefault="00914E26" w:rsidP="00914E26">
            <w:pPr>
              <w:pStyle w:val="Tabletext"/>
            </w:pPr>
          </w:p>
        </w:tc>
        <w:tc>
          <w:tcPr>
            <w:tcW w:w="5001" w:type="dxa"/>
            <w:vAlign w:val="center"/>
          </w:tcPr>
          <w:p w14:paraId="062A01C2" w14:textId="77777777" w:rsidR="00914E26" w:rsidRPr="00460028" w:rsidRDefault="00914E26" w:rsidP="00914E26">
            <w:pPr>
              <w:pStyle w:val="Tabletext"/>
            </w:pPr>
          </w:p>
        </w:tc>
      </w:tr>
      <w:tr w:rsidR="005E4659" w:rsidRPr="00460028" w14:paraId="12A99AF4" w14:textId="77777777" w:rsidTr="005E4659">
        <w:trPr>
          <w:trHeight w:val="851"/>
        </w:trPr>
        <w:tc>
          <w:tcPr>
            <w:tcW w:w="1908" w:type="dxa"/>
            <w:vAlign w:val="center"/>
          </w:tcPr>
          <w:p w14:paraId="4756452A" w14:textId="77777777" w:rsidR="00914E26" w:rsidRPr="00460028" w:rsidRDefault="00914E26" w:rsidP="00914E26">
            <w:pPr>
              <w:pStyle w:val="Tabletext"/>
            </w:pPr>
          </w:p>
        </w:tc>
        <w:tc>
          <w:tcPr>
            <w:tcW w:w="3576" w:type="dxa"/>
            <w:vAlign w:val="center"/>
          </w:tcPr>
          <w:p w14:paraId="53A82CE1" w14:textId="77777777" w:rsidR="00914E26" w:rsidRPr="00460028" w:rsidRDefault="00914E26" w:rsidP="00914E26">
            <w:pPr>
              <w:pStyle w:val="Tabletext"/>
            </w:pPr>
          </w:p>
        </w:tc>
        <w:tc>
          <w:tcPr>
            <w:tcW w:w="5001" w:type="dxa"/>
            <w:vAlign w:val="center"/>
          </w:tcPr>
          <w:p w14:paraId="75CE9EA8" w14:textId="77777777" w:rsidR="00914E26" w:rsidRPr="00460028" w:rsidRDefault="00914E26" w:rsidP="00914E26">
            <w:pPr>
              <w:pStyle w:val="Tabletext"/>
            </w:pPr>
          </w:p>
        </w:tc>
      </w:tr>
      <w:tr w:rsidR="005E4659" w:rsidRPr="00460028" w14:paraId="6DD1EE18" w14:textId="77777777" w:rsidTr="005E4659">
        <w:trPr>
          <w:trHeight w:val="851"/>
        </w:trPr>
        <w:tc>
          <w:tcPr>
            <w:tcW w:w="1908" w:type="dxa"/>
            <w:vAlign w:val="center"/>
          </w:tcPr>
          <w:p w14:paraId="0FAA494D" w14:textId="77777777" w:rsidR="00914E26" w:rsidRPr="00460028" w:rsidRDefault="00914E26" w:rsidP="00914E26">
            <w:pPr>
              <w:pStyle w:val="Tabletext"/>
            </w:pPr>
          </w:p>
        </w:tc>
        <w:tc>
          <w:tcPr>
            <w:tcW w:w="3576" w:type="dxa"/>
            <w:vAlign w:val="center"/>
          </w:tcPr>
          <w:p w14:paraId="12CACD77" w14:textId="77777777" w:rsidR="00914E26" w:rsidRPr="00460028" w:rsidRDefault="00914E26" w:rsidP="00914E26">
            <w:pPr>
              <w:pStyle w:val="Tabletext"/>
            </w:pPr>
          </w:p>
        </w:tc>
        <w:tc>
          <w:tcPr>
            <w:tcW w:w="5001" w:type="dxa"/>
            <w:vAlign w:val="center"/>
          </w:tcPr>
          <w:p w14:paraId="09391471" w14:textId="77777777" w:rsidR="00914E26" w:rsidRPr="00460028" w:rsidRDefault="00914E26" w:rsidP="00914E26">
            <w:pPr>
              <w:pStyle w:val="Tabletext"/>
            </w:pPr>
          </w:p>
        </w:tc>
      </w:tr>
    </w:tbl>
    <w:p w14:paraId="29A7EDA8" w14:textId="77777777" w:rsidR="00914E26" w:rsidRDefault="00914E26" w:rsidP="00D74AE1"/>
    <w:p w14:paraId="2A54FEE7" w14:textId="77777777" w:rsidR="005E4659" w:rsidRDefault="005E4659" w:rsidP="00914E26">
      <w:pPr>
        <w:spacing w:after="200" w:line="276" w:lineRule="auto"/>
        <w:sectPr w:rsidR="005E4659" w:rsidSect="00C716E5">
          <w:headerReference w:type="default" r:id="rId15"/>
          <w:footerReference w:type="default" r:id="rId16"/>
          <w:pgSz w:w="11906" w:h="16838" w:code="9"/>
          <w:pgMar w:top="567" w:right="794" w:bottom="567" w:left="907" w:header="567" w:footer="850" w:gutter="0"/>
          <w:cols w:space="708"/>
          <w:docGrid w:linePitch="360"/>
        </w:sectPr>
      </w:pPr>
    </w:p>
    <w:p w14:paraId="1EE601E8" w14:textId="77777777" w:rsidR="00D41146" w:rsidRDefault="004A4EC4">
      <w:pPr>
        <w:pStyle w:val="TOC1"/>
        <w:rPr>
          <w:rFonts w:eastAsiaTheme="minorEastAsia"/>
          <w:b w:val="0"/>
          <w:color w:val="auto"/>
          <w:sz w:val="24"/>
          <w:szCs w:val="24"/>
          <w:lang w:val="en-US"/>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D41146" w:rsidRPr="00135690">
        <w:t>1.</w:t>
      </w:r>
      <w:r w:rsidR="00D41146">
        <w:rPr>
          <w:rFonts w:eastAsiaTheme="minorEastAsia"/>
          <w:b w:val="0"/>
          <w:color w:val="auto"/>
          <w:sz w:val="24"/>
          <w:szCs w:val="24"/>
          <w:lang w:val="en-US"/>
        </w:rPr>
        <w:tab/>
      </w:r>
      <w:r w:rsidR="00D41146">
        <w:t>INTRODUCTION</w:t>
      </w:r>
      <w:r w:rsidR="00D41146">
        <w:tab/>
      </w:r>
      <w:r w:rsidR="00D41146">
        <w:fldChar w:fldCharType="begin"/>
      </w:r>
      <w:r w:rsidR="00D41146">
        <w:instrText xml:space="preserve"> PAGEREF _Toc456260728 \h </w:instrText>
      </w:r>
      <w:r w:rsidR="00D41146">
        <w:fldChar w:fldCharType="separate"/>
      </w:r>
      <w:r w:rsidR="00D41146">
        <w:t>5</w:t>
      </w:r>
      <w:r w:rsidR="00D41146">
        <w:fldChar w:fldCharType="end"/>
      </w:r>
    </w:p>
    <w:p w14:paraId="78E3D0DC" w14:textId="77777777" w:rsidR="00D41146" w:rsidRDefault="00D41146">
      <w:pPr>
        <w:pStyle w:val="TOC2"/>
        <w:rPr>
          <w:rFonts w:eastAsiaTheme="minorEastAsia"/>
          <w:color w:val="auto"/>
          <w:sz w:val="24"/>
          <w:szCs w:val="24"/>
          <w:lang w:val="en-US"/>
        </w:rPr>
      </w:pPr>
      <w:r w:rsidRPr="00135690">
        <w:t>1.1.</w:t>
      </w:r>
      <w:r>
        <w:rPr>
          <w:rFonts w:eastAsiaTheme="minorEastAsia"/>
          <w:color w:val="auto"/>
          <w:sz w:val="24"/>
          <w:szCs w:val="24"/>
          <w:lang w:val="en-US"/>
        </w:rPr>
        <w:tab/>
      </w:r>
      <w:r>
        <w:t>Scope</w:t>
      </w:r>
      <w:r>
        <w:tab/>
      </w:r>
      <w:r>
        <w:fldChar w:fldCharType="begin"/>
      </w:r>
      <w:r>
        <w:instrText xml:space="preserve"> PAGEREF _Toc456260729 \h </w:instrText>
      </w:r>
      <w:r>
        <w:fldChar w:fldCharType="separate"/>
      </w:r>
      <w:r>
        <w:t>5</w:t>
      </w:r>
      <w:r>
        <w:fldChar w:fldCharType="end"/>
      </w:r>
    </w:p>
    <w:p w14:paraId="56D06EDF" w14:textId="77777777" w:rsidR="00D41146" w:rsidRDefault="00D41146">
      <w:pPr>
        <w:pStyle w:val="TOC1"/>
        <w:rPr>
          <w:rFonts w:eastAsiaTheme="minorEastAsia"/>
          <w:b w:val="0"/>
          <w:color w:val="auto"/>
          <w:sz w:val="24"/>
          <w:szCs w:val="24"/>
          <w:lang w:val="en-US"/>
        </w:rPr>
      </w:pPr>
      <w:r w:rsidRPr="00135690">
        <w:t>2.</w:t>
      </w:r>
      <w:r>
        <w:rPr>
          <w:rFonts w:eastAsiaTheme="minorEastAsia"/>
          <w:b w:val="0"/>
          <w:color w:val="auto"/>
          <w:sz w:val="24"/>
          <w:szCs w:val="24"/>
          <w:lang w:val="en-US"/>
        </w:rPr>
        <w:tab/>
      </w:r>
      <w:r>
        <w:t>AMBIENT LIGHT LEVELS</w:t>
      </w:r>
      <w:r>
        <w:tab/>
      </w:r>
      <w:r>
        <w:fldChar w:fldCharType="begin"/>
      </w:r>
      <w:r>
        <w:instrText xml:space="preserve"> PAGEREF _Toc456260730 \h </w:instrText>
      </w:r>
      <w:r>
        <w:fldChar w:fldCharType="separate"/>
      </w:r>
      <w:r>
        <w:t>5</w:t>
      </w:r>
      <w:r>
        <w:fldChar w:fldCharType="end"/>
      </w:r>
    </w:p>
    <w:p w14:paraId="153A5108" w14:textId="77777777" w:rsidR="00D41146" w:rsidRDefault="00D41146">
      <w:pPr>
        <w:pStyle w:val="TOC2"/>
        <w:rPr>
          <w:rFonts w:eastAsiaTheme="minorEastAsia"/>
          <w:color w:val="auto"/>
          <w:sz w:val="24"/>
          <w:szCs w:val="24"/>
          <w:lang w:val="en-US"/>
        </w:rPr>
      </w:pPr>
      <w:r w:rsidRPr="00135690">
        <w:t>2.1.</w:t>
      </w:r>
      <w:r>
        <w:rPr>
          <w:rFonts w:eastAsiaTheme="minorEastAsia"/>
          <w:color w:val="auto"/>
          <w:sz w:val="24"/>
          <w:szCs w:val="24"/>
          <w:lang w:val="en-US"/>
        </w:rPr>
        <w:tab/>
      </w:r>
      <w:r>
        <w:t>Typical ambient light levels</w:t>
      </w:r>
      <w:r>
        <w:tab/>
      </w:r>
      <w:r>
        <w:fldChar w:fldCharType="begin"/>
      </w:r>
      <w:r>
        <w:instrText xml:space="preserve"> PAGEREF _Toc456260731 \h </w:instrText>
      </w:r>
      <w:r>
        <w:fldChar w:fldCharType="separate"/>
      </w:r>
      <w:r>
        <w:t>5</w:t>
      </w:r>
      <w:r>
        <w:fldChar w:fldCharType="end"/>
      </w:r>
    </w:p>
    <w:p w14:paraId="79436895" w14:textId="77777777" w:rsidR="00D41146" w:rsidRDefault="00D41146">
      <w:pPr>
        <w:pStyle w:val="TOC2"/>
        <w:rPr>
          <w:rFonts w:eastAsiaTheme="minorEastAsia"/>
          <w:color w:val="auto"/>
          <w:sz w:val="24"/>
          <w:szCs w:val="24"/>
          <w:lang w:val="en-US"/>
        </w:rPr>
      </w:pPr>
      <w:r w:rsidRPr="00135690">
        <w:t>2.2.</w:t>
      </w:r>
      <w:r>
        <w:rPr>
          <w:rFonts w:eastAsiaTheme="minorEastAsia"/>
          <w:color w:val="auto"/>
          <w:sz w:val="24"/>
          <w:szCs w:val="24"/>
          <w:lang w:val="en-US"/>
        </w:rPr>
        <w:tab/>
      </w:r>
      <w:r>
        <w:t>Timing of Astronomical Events</w:t>
      </w:r>
      <w:r>
        <w:tab/>
      </w:r>
      <w:r>
        <w:fldChar w:fldCharType="begin"/>
      </w:r>
      <w:r>
        <w:instrText xml:space="preserve"> PAGEREF _Toc456260732 \h </w:instrText>
      </w:r>
      <w:r>
        <w:fldChar w:fldCharType="separate"/>
      </w:r>
      <w:r>
        <w:t>6</w:t>
      </w:r>
      <w:r>
        <w:fldChar w:fldCharType="end"/>
      </w:r>
    </w:p>
    <w:p w14:paraId="2A1023AD" w14:textId="77777777" w:rsidR="00D41146" w:rsidRDefault="00D41146">
      <w:pPr>
        <w:pStyle w:val="TOC2"/>
        <w:rPr>
          <w:rFonts w:eastAsiaTheme="minorEastAsia"/>
          <w:color w:val="auto"/>
          <w:sz w:val="24"/>
          <w:szCs w:val="24"/>
          <w:lang w:val="en-US"/>
        </w:rPr>
      </w:pPr>
      <w:r w:rsidRPr="00135690">
        <w:t>2.3.</w:t>
      </w:r>
      <w:r>
        <w:rPr>
          <w:rFonts w:eastAsiaTheme="minorEastAsia"/>
          <w:color w:val="auto"/>
          <w:sz w:val="24"/>
          <w:szCs w:val="24"/>
          <w:lang w:val="en-US"/>
        </w:rPr>
        <w:tab/>
      </w:r>
      <w:r>
        <w:t>Effect of sun elevation on ambient light level</w:t>
      </w:r>
      <w:r>
        <w:tab/>
      </w:r>
      <w:r>
        <w:fldChar w:fldCharType="begin"/>
      </w:r>
      <w:r>
        <w:instrText xml:space="preserve"> PAGEREF _Toc456260733 \h </w:instrText>
      </w:r>
      <w:r>
        <w:fldChar w:fldCharType="separate"/>
      </w:r>
      <w:r>
        <w:t>7</w:t>
      </w:r>
      <w:r>
        <w:fldChar w:fldCharType="end"/>
      </w:r>
    </w:p>
    <w:p w14:paraId="48356DF4" w14:textId="77777777" w:rsidR="00D41146" w:rsidRDefault="00D41146">
      <w:pPr>
        <w:pStyle w:val="TOC2"/>
        <w:rPr>
          <w:rFonts w:eastAsiaTheme="minorEastAsia"/>
          <w:color w:val="auto"/>
          <w:sz w:val="24"/>
          <w:szCs w:val="24"/>
          <w:lang w:val="en-US"/>
        </w:rPr>
      </w:pPr>
      <w:r w:rsidRPr="00135690">
        <w:t>2.4.</w:t>
      </w:r>
      <w:r>
        <w:rPr>
          <w:rFonts w:eastAsiaTheme="minorEastAsia"/>
          <w:color w:val="auto"/>
          <w:sz w:val="24"/>
          <w:szCs w:val="24"/>
          <w:lang w:val="en-US"/>
        </w:rPr>
        <w:tab/>
      </w:r>
      <w:r>
        <w:t>Orientation of daylight switch</w:t>
      </w:r>
      <w:r>
        <w:tab/>
      </w:r>
      <w:r>
        <w:fldChar w:fldCharType="begin"/>
      </w:r>
      <w:r>
        <w:instrText xml:space="preserve"> PAGEREF _Toc456260734 \h </w:instrText>
      </w:r>
      <w:r>
        <w:fldChar w:fldCharType="separate"/>
      </w:r>
      <w:r>
        <w:t>7</w:t>
      </w:r>
      <w:r>
        <w:fldChar w:fldCharType="end"/>
      </w:r>
    </w:p>
    <w:p w14:paraId="44C7F5C5" w14:textId="77777777" w:rsidR="00D41146" w:rsidRDefault="00D41146">
      <w:pPr>
        <w:pStyle w:val="TOC2"/>
        <w:rPr>
          <w:rFonts w:eastAsiaTheme="minorEastAsia"/>
          <w:color w:val="auto"/>
          <w:sz w:val="24"/>
          <w:szCs w:val="24"/>
          <w:lang w:val="en-US"/>
        </w:rPr>
      </w:pPr>
      <w:r w:rsidRPr="00135690">
        <w:t>2.5.</w:t>
      </w:r>
      <w:r>
        <w:rPr>
          <w:rFonts w:eastAsiaTheme="minorEastAsia"/>
          <w:color w:val="auto"/>
          <w:sz w:val="24"/>
          <w:szCs w:val="24"/>
          <w:lang w:val="en-US"/>
        </w:rPr>
        <w:tab/>
      </w:r>
      <w:r>
        <w:t>Effect of latitude</w:t>
      </w:r>
      <w:r>
        <w:tab/>
      </w:r>
      <w:r>
        <w:fldChar w:fldCharType="begin"/>
      </w:r>
      <w:r>
        <w:instrText xml:space="preserve"> PAGEREF _Toc456260735 \h </w:instrText>
      </w:r>
      <w:r>
        <w:fldChar w:fldCharType="separate"/>
      </w:r>
      <w:r>
        <w:t>10</w:t>
      </w:r>
      <w:r>
        <w:fldChar w:fldCharType="end"/>
      </w:r>
    </w:p>
    <w:p w14:paraId="462C4F06" w14:textId="77777777" w:rsidR="00D41146" w:rsidRDefault="00D41146">
      <w:pPr>
        <w:pStyle w:val="TOC2"/>
        <w:rPr>
          <w:rFonts w:eastAsiaTheme="minorEastAsia"/>
          <w:color w:val="auto"/>
          <w:sz w:val="24"/>
          <w:szCs w:val="24"/>
          <w:lang w:val="en-US"/>
        </w:rPr>
      </w:pPr>
      <w:r w:rsidRPr="00135690">
        <w:t>2.6.</w:t>
      </w:r>
      <w:r>
        <w:rPr>
          <w:rFonts w:eastAsiaTheme="minorEastAsia"/>
          <w:color w:val="auto"/>
          <w:sz w:val="24"/>
          <w:szCs w:val="24"/>
          <w:lang w:val="en-US"/>
        </w:rPr>
        <w:tab/>
      </w:r>
      <w:r>
        <w:t>Meteorological effects</w:t>
      </w:r>
      <w:r>
        <w:tab/>
      </w:r>
      <w:r>
        <w:fldChar w:fldCharType="begin"/>
      </w:r>
      <w:r>
        <w:instrText xml:space="preserve"> PAGEREF _Toc456260736 \h </w:instrText>
      </w:r>
      <w:r>
        <w:fldChar w:fldCharType="separate"/>
      </w:r>
      <w:r>
        <w:t>11</w:t>
      </w:r>
      <w:r>
        <w:fldChar w:fldCharType="end"/>
      </w:r>
    </w:p>
    <w:p w14:paraId="2CE06575" w14:textId="77777777" w:rsidR="00D41146" w:rsidRDefault="00D41146">
      <w:pPr>
        <w:pStyle w:val="TOC1"/>
        <w:rPr>
          <w:rFonts w:eastAsiaTheme="minorEastAsia"/>
          <w:b w:val="0"/>
          <w:color w:val="auto"/>
          <w:sz w:val="24"/>
          <w:szCs w:val="24"/>
          <w:lang w:val="en-US"/>
        </w:rPr>
      </w:pPr>
      <w:r w:rsidRPr="00135690">
        <w:t>3.</w:t>
      </w:r>
      <w:r>
        <w:rPr>
          <w:rFonts w:eastAsiaTheme="minorEastAsia"/>
          <w:b w:val="0"/>
          <w:color w:val="auto"/>
          <w:sz w:val="24"/>
          <w:szCs w:val="24"/>
          <w:lang w:val="en-US"/>
        </w:rPr>
        <w:tab/>
      </w:r>
      <w:r>
        <w:t>LOCAL ENVIRONMENTAL FACTORS</w:t>
      </w:r>
      <w:r>
        <w:tab/>
      </w:r>
      <w:r>
        <w:fldChar w:fldCharType="begin"/>
      </w:r>
      <w:r>
        <w:instrText xml:space="preserve"> PAGEREF _Toc456260737 \h </w:instrText>
      </w:r>
      <w:r>
        <w:fldChar w:fldCharType="separate"/>
      </w:r>
      <w:r>
        <w:t>11</w:t>
      </w:r>
      <w:r>
        <w:fldChar w:fldCharType="end"/>
      </w:r>
    </w:p>
    <w:p w14:paraId="37A10FE6" w14:textId="77777777" w:rsidR="00D41146" w:rsidRDefault="00D41146">
      <w:pPr>
        <w:pStyle w:val="TOC2"/>
        <w:rPr>
          <w:rFonts w:eastAsiaTheme="minorEastAsia"/>
          <w:color w:val="auto"/>
          <w:sz w:val="24"/>
          <w:szCs w:val="24"/>
          <w:lang w:val="en-US"/>
        </w:rPr>
      </w:pPr>
      <w:r w:rsidRPr="00135690">
        <w:t>3.1.</w:t>
      </w:r>
      <w:r>
        <w:rPr>
          <w:rFonts w:eastAsiaTheme="minorEastAsia"/>
          <w:color w:val="auto"/>
          <w:sz w:val="24"/>
          <w:szCs w:val="24"/>
          <w:lang w:val="en-US"/>
        </w:rPr>
        <w:tab/>
      </w:r>
      <w:r>
        <w:t>Bright artificial light</w:t>
      </w:r>
      <w:r>
        <w:tab/>
      </w:r>
      <w:r>
        <w:fldChar w:fldCharType="begin"/>
      </w:r>
      <w:r>
        <w:instrText xml:space="preserve"> PAGEREF _Toc456260738 \h </w:instrText>
      </w:r>
      <w:r>
        <w:fldChar w:fldCharType="separate"/>
      </w:r>
      <w:r>
        <w:t>11</w:t>
      </w:r>
      <w:r>
        <w:fldChar w:fldCharType="end"/>
      </w:r>
    </w:p>
    <w:p w14:paraId="38EBAE97" w14:textId="77777777" w:rsidR="00D41146" w:rsidRDefault="00D41146">
      <w:pPr>
        <w:pStyle w:val="TOC2"/>
        <w:rPr>
          <w:rFonts w:eastAsiaTheme="minorEastAsia"/>
          <w:color w:val="auto"/>
          <w:sz w:val="24"/>
          <w:szCs w:val="24"/>
          <w:lang w:val="en-US"/>
        </w:rPr>
      </w:pPr>
      <w:r w:rsidRPr="00135690">
        <w:t>3.2.</w:t>
      </w:r>
      <w:r>
        <w:rPr>
          <w:rFonts w:eastAsiaTheme="minorEastAsia"/>
          <w:color w:val="auto"/>
          <w:sz w:val="24"/>
          <w:szCs w:val="24"/>
          <w:lang w:val="en-US"/>
        </w:rPr>
        <w:tab/>
      </w:r>
      <w:r>
        <w:t>Hydrography and meteorology</w:t>
      </w:r>
      <w:r>
        <w:tab/>
      </w:r>
      <w:r>
        <w:fldChar w:fldCharType="begin"/>
      </w:r>
      <w:r>
        <w:instrText xml:space="preserve"> PAGEREF _Toc456260739 \h </w:instrText>
      </w:r>
      <w:r>
        <w:fldChar w:fldCharType="separate"/>
      </w:r>
      <w:r>
        <w:t>12</w:t>
      </w:r>
      <w:r>
        <w:fldChar w:fldCharType="end"/>
      </w:r>
    </w:p>
    <w:p w14:paraId="4495ADFF" w14:textId="77777777" w:rsidR="00D41146" w:rsidRDefault="00D41146">
      <w:pPr>
        <w:pStyle w:val="TOC1"/>
        <w:rPr>
          <w:rFonts w:eastAsiaTheme="minorEastAsia"/>
          <w:b w:val="0"/>
          <w:color w:val="auto"/>
          <w:sz w:val="24"/>
          <w:szCs w:val="24"/>
          <w:lang w:val="en-US"/>
        </w:rPr>
      </w:pPr>
      <w:r w:rsidRPr="00135690">
        <w:t>4.</w:t>
      </w:r>
      <w:r>
        <w:rPr>
          <w:rFonts w:eastAsiaTheme="minorEastAsia"/>
          <w:b w:val="0"/>
          <w:color w:val="auto"/>
          <w:sz w:val="24"/>
          <w:szCs w:val="24"/>
          <w:lang w:val="en-US"/>
        </w:rPr>
        <w:tab/>
      </w:r>
      <w:r>
        <w:t>APPLICATION EXAMPLES</w:t>
      </w:r>
      <w:r>
        <w:tab/>
      </w:r>
      <w:r>
        <w:fldChar w:fldCharType="begin"/>
      </w:r>
      <w:r>
        <w:instrText xml:space="preserve"> PAGEREF _Toc456260740 \h </w:instrText>
      </w:r>
      <w:r>
        <w:fldChar w:fldCharType="separate"/>
      </w:r>
      <w:r>
        <w:t>12</w:t>
      </w:r>
      <w:r>
        <w:fldChar w:fldCharType="end"/>
      </w:r>
    </w:p>
    <w:p w14:paraId="3D40F2FE" w14:textId="77777777" w:rsidR="00D41146" w:rsidRDefault="00D41146">
      <w:pPr>
        <w:pStyle w:val="TOC2"/>
        <w:rPr>
          <w:rFonts w:eastAsiaTheme="minorEastAsia"/>
          <w:color w:val="auto"/>
          <w:sz w:val="24"/>
          <w:szCs w:val="24"/>
          <w:lang w:val="en-US"/>
        </w:rPr>
      </w:pPr>
      <w:r w:rsidRPr="00135690">
        <w:t>4.1.</w:t>
      </w:r>
      <w:r>
        <w:rPr>
          <w:rFonts w:eastAsiaTheme="minorEastAsia"/>
          <w:color w:val="auto"/>
          <w:sz w:val="24"/>
          <w:szCs w:val="24"/>
          <w:lang w:val="en-US"/>
        </w:rPr>
        <w:tab/>
      </w:r>
      <w:r>
        <w:t>River lights, Channels, Piers</w:t>
      </w:r>
      <w:r>
        <w:tab/>
      </w:r>
      <w:r>
        <w:fldChar w:fldCharType="begin"/>
      </w:r>
      <w:r>
        <w:instrText xml:space="preserve"> PAGEREF _Toc456260741 \h </w:instrText>
      </w:r>
      <w:r>
        <w:fldChar w:fldCharType="separate"/>
      </w:r>
      <w:r>
        <w:t>12</w:t>
      </w:r>
      <w:r>
        <w:fldChar w:fldCharType="end"/>
      </w:r>
    </w:p>
    <w:p w14:paraId="7FB6CE90" w14:textId="77777777" w:rsidR="00D41146" w:rsidRDefault="00D41146">
      <w:pPr>
        <w:pStyle w:val="TOC2"/>
        <w:rPr>
          <w:rFonts w:eastAsiaTheme="minorEastAsia"/>
          <w:color w:val="auto"/>
          <w:sz w:val="24"/>
          <w:szCs w:val="24"/>
          <w:lang w:val="en-US"/>
        </w:rPr>
      </w:pPr>
      <w:r w:rsidRPr="00135690">
        <w:t>4.2.</w:t>
      </w:r>
      <w:r>
        <w:rPr>
          <w:rFonts w:eastAsiaTheme="minorEastAsia"/>
          <w:color w:val="auto"/>
          <w:sz w:val="24"/>
          <w:szCs w:val="24"/>
          <w:lang w:val="en-US"/>
        </w:rPr>
        <w:tab/>
      </w:r>
      <w:r>
        <w:t>Major lighthouse systems</w:t>
      </w:r>
      <w:r>
        <w:tab/>
      </w:r>
      <w:r>
        <w:fldChar w:fldCharType="begin"/>
      </w:r>
      <w:r>
        <w:instrText xml:space="preserve"> PAGEREF _Toc456260742 \h </w:instrText>
      </w:r>
      <w:r>
        <w:fldChar w:fldCharType="separate"/>
      </w:r>
      <w:r>
        <w:t>12</w:t>
      </w:r>
      <w:r>
        <w:fldChar w:fldCharType="end"/>
      </w:r>
    </w:p>
    <w:p w14:paraId="231F77C7" w14:textId="77777777" w:rsidR="00D41146" w:rsidRDefault="00D41146">
      <w:pPr>
        <w:pStyle w:val="TOC1"/>
        <w:rPr>
          <w:rFonts w:eastAsiaTheme="minorEastAsia"/>
          <w:b w:val="0"/>
          <w:color w:val="auto"/>
          <w:sz w:val="24"/>
          <w:szCs w:val="24"/>
          <w:lang w:val="en-US"/>
        </w:rPr>
      </w:pPr>
      <w:r w:rsidRPr="00135690">
        <w:t>5.</w:t>
      </w:r>
      <w:r>
        <w:rPr>
          <w:rFonts w:eastAsiaTheme="minorEastAsia"/>
          <w:b w:val="0"/>
          <w:color w:val="auto"/>
          <w:sz w:val="24"/>
          <w:szCs w:val="24"/>
          <w:lang w:val="en-US"/>
        </w:rPr>
        <w:tab/>
      </w:r>
      <w:r>
        <w:t>SENSORS</w:t>
      </w:r>
      <w:r>
        <w:tab/>
      </w:r>
      <w:r>
        <w:fldChar w:fldCharType="begin"/>
      </w:r>
      <w:r>
        <w:instrText xml:space="preserve"> PAGEREF _Toc456260743 \h </w:instrText>
      </w:r>
      <w:r>
        <w:fldChar w:fldCharType="separate"/>
      </w:r>
      <w:r>
        <w:t>12</w:t>
      </w:r>
      <w:r>
        <w:fldChar w:fldCharType="end"/>
      </w:r>
    </w:p>
    <w:p w14:paraId="0942E4BD" w14:textId="77777777" w:rsidR="00D41146" w:rsidRDefault="00D41146">
      <w:pPr>
        <w:pStyle w:val="TOC2"/>
        <w:rPr>
          <w:rFonts w:eastAsiaTheme="minorEastAsia"/>
          <w:color w:val="auto"/>
          <w:sz w:val="24"/>
          <w:szCs w:val="24"/>
          <w:lang w:val="en-US"/>
        </w:rPr>
      </w:pPr>
      <w:r w:rsidRPr="00135690">
        <w:t>5.1.</w:t>
      </w:r>
      <w:r>
        <w:rPr>
          <w:rFonts w:eastAsiaTheme="minorEastAsia"/>
          <w:color w:val="auto"/>
          <w:sz w:val="24"/>
          <w:szCs w:val="24"/>
          <w:lang w:val="en-US"/>
        </w:rPr>
        <w:tab/>
      </w:r>
      <w:r>
        <w:t>Human perception of light</w:t>
      </w:r>
      <w:r>
        <w:tab/>
      </w:r>
      <w:r>
        <w:fldChar w:fldCharType="begin"/>
      </w:r>
      <w:r>
        <w:instrText xml:space="preserve"> PAGEREF _Toc456260744 \h </w:instrText>
      </w:r>
      <w:r>
        <w:fldChar w:fldCharType="separate"/>
      </w:r>
      <w:r>
        <w:t>12</w:t>
      </w:r>
      <w:r>
        <w:fldChar w:fldCharType="end"/>
      </w:r>
    </w:p>
    <w:p w14:paraId="664DD929" w14:textId="77777777" w:rsidR="00D41146" w:rsidRDefault="00D41146">
      <w:pPr>
        <w:pStyle w:val="TOC2"/>
        <w:rPr>
          <w:rFonts w:eastAsiaTheme="minorEastAsia"/>
          <w:color w:val="auto"/>
          <w:sz w:val="24"/>
          <w:szCs w:val="24"/>
          <w:lang w:val="en-US"/>
        </w:rPr>
      </w:pPr>
      <w:r w:rsidRPr="00135690">
        <w:t>5.2.</w:t>
      </w:r>
      <w:r>
        <w:rPr>
          <w:rFonts w:eastAsiaTheme="minorEastAsia"/>
          <w:color w:val="auto"/>
          <w:sz w:val="24"/>
          <w:szCs w:val="24"/>
          <w:lang w:val="en-US"/>
        </w:rPr>
        <w:tab/>
      </w:r>
      <w:r>
        <w:t>Spectral response</w:t>
      </w:r>
      <w:r>
        <w:tab/>
      </w:r>
      <w:r>
        <w:fldChar w:fldCharType="begin"/>
      </w:r>
      <w:r>
        <w:instrText xml:space="preserve"> PAGEREF _Toc456260745 \h </w:instrText>
      </w:r>
      <w:r>
        <w:fldChar w:fldCharType="separate"/>
      </w:r>
      <w:r>
        <w:t>13</w:t>
      </w:r>
      <w:r>
        <w:fldChar w:fldCharType="end"/>
      </w:r>
    </w:p>
    <w:p w14:paraId="5390E411" w14:textId="77777777" w:rsidR="00D41146" w:rsidRDefault="00D41146">
      <w:pPr>
        <w:pStyle w:val="TOC2"/>
        <w:rPr>
          <w:rFonts w:eastAsiaTheme="minorEastAsia"/>
          <w:color w:val="auto"/>
          <w:sz w:val="24"/>
          <w:szCs w:val="24"/>
          <w:lang w:val="en-US"/>
        </w:rPr>
      </w:pPr>
      <w:r w:rsidRPr="00135690">
        <w:t>5.3.</w:t>
      </w:r>
      <w:r>
        <w:rPr>
          <w:rFonts w:eastAsiaTheme="minorEastAsia"/>
          <w:color w:val="auto"/>
          <w:sz w:val="24"/>
          <w:szCs w:val="24"/>
          <w:lang w:val="en-US"/>
        </w:rPr>
        <w:tab/>
      </w:r>
      <w:r>
        <w:t>Light dependent resistor (LDR)</w:t>
      </w:r>
      <w:r>
        <w:tab/>
      </w:r>
      <w:r>
        <w:fldChar w:fldCharType="begin"/>
      </w:r>
      <w:r>
        <w:instrText xml:space="preserve"> PAGEREF _Toc456260746 \h </w:instrText>
      </w:r>
      <w:r>
        <w:fldChar w:fldCharType="separate"/>
      </w:r>
      <w:r>
        <w:t>13</w:t>
      </w:r>
      <w:r>
        <w:fldChar w:fldCharType="end"/>
      </w:r>
    </w:p>
    <w:p w14:paraId="788A48C6" w14:textId="77777777" w:rsidR="00D41146" w:rsidRDefault="00D41146">
      <w:pPr>
        <w:pStyle w:val="TOC2"/>
        <w:rPr>
          <w:rFonts w:eastAsiaTheme="minorEastAsia"/>
          <w:color w:val="auto"/>
          <w:sz w:val="24"/>
          <w:szCs w:val="24"/>
          <w:lang w:val="en-US"/>
        </w:rPr>
      </w:pPr>
      <w:r w:rsidRPr="00135690">
        <w:t>5.4.</w:t>
      </w:r>
      <w:r>
        <w:rPr>
          <w:rFonts w:eastAsiaTheme="minorEastAsia"/>
          <w:color w:val="auto"/>
          <w:sz w:val="24"/>
          <w:szCs w:val="24"/>
          <w:lang w:val="en-US"/>
        </w:rPr>
        <w:tab/>
      </w:r>
      <w:r>
        <w:t>Semiconductor photodiode</w:t>
      </w:r>
      <w:r>
        <w:tab/>
      </w:r>
      <w:r>
        <w:fldChar w:fldCharType="begin"/>
      </w:r>
      <w:r>
        <w:instrText xml:space="preserve"> PAGEREF _Toc456260747 \h </w:instrText>
      </w:r>
      <w:r>
        <w:fldChar w:fldCharType="separate"/>
      </w:r>
      <w:r>
        <w:t>14</w:t>
      </w:r>
      <w:r>
        <w:fldChar w:fldCharType="end"/>
      </w:r>
    </w:p>
    <w:p w14:paraId="6C16C3A5" w14:textId="77777777" w:rsidR="00D41146" w:rsidRDefault="00D41146">
      <w:pPr>
        <w:pStyle w:val="TOC1"/>
        <w:rPr>
          <w:rFonts w:eastAsiaTheme="minorEastAsia"/>
          <w:b w:val="0"/>
          <w:color w:val="auto"/>
          <w:sz w:val="24"/>
          <w:szCs w:val="24"/>
          <w:lang w:val="en-US"/>
        </w:rPr>
      </w:pPr>
      <w:r w:rsidRPr="00135690">
        <w:t>6.</w:t>
      </w:r>
      <w:r>
        <w:rPr>
          <w:rFonts w:eastAsiaTheme="minorEastAsia"/>
          <w:b w:val="0"/>
          <w:color w:val="auto"/>
          <w:sz w:val="24"/>
          <w:szCs w:val="24"/>
          <w:lang w:val="en-US"/>
        </w:rPr>
        <w:tab/>
      </w:r>
      <w:r>
        <w:t>RECOMMENDED SWITCHING LEVELS</w:t>
      </w:r>
      <w:r>
        <w:tab/>
      </w:r>
      <w:r>
        <w:fldChar w:fldCharType="begin"/>
      </w:r>
      <w:r>
        <w:instrText xml:space="preserve"> PAGEREF _Toc456260748 \h </w:instrText>
      </w:r>
      <w:r>
        <w:fldChar w:fldCharType="separate"/>
      </w:r>
      <w:r>
        <w:t>14</w:t>
      </w:r>
      <w:r>
        <w:fldChar w:fldCharType="end"/>
      </w:r>
    </w:p>
    <w:p w14:paraId="405C8A8D" w14:textId="77777777" w:rsidR="00D41146" w:rsidRDefault="00D41146">
      <w:pPr>
        <w:pStyle w:val="TOC2"/>
        <w:rPr>
          <w:rFonts w:eastAsiaTheme="minorEastAsia"/>
          <w:color w:val="auto"/>
          <w:sz w:val="24"/>
          <w:szCs w:val="24"/>
          <w:lang w:val="en-US"/>
        </w:rPr>
      </w:pPr>
      <w:r w:rsidRPr="00135690">
        <w:t>6.1.</w:t>
      </w:r>
      <w:r>
        <w:rPr>
          <w:rFonts w:eastAsiaTheme="minorEastAsia"/>
          <w:color w:val="auto"/>
          <w:sz w:val="24"/>
          <w:szCs w:val="24"/>
          <w:lang w:val="en-US"/>
        </w:rPr>
        <w:tab/>
      </w:r>
      <w:r>
        <w:t>Hysteresis in switching levels</w:t>
      </w:r>
      <w:r>
        <w:tab/>
      </w:r>
      <w:r>
        <w:fldChar w:fldCharType="begin"/>
      </w:r>
      <w:r>
        <w:instrText xml:space="preserve"> PAGEREF _Toc456260749 \h </w:instrText>
      </w:r>
      <w:r>
        <w:fldChar w:fldCharType="separate"/>
      </w:r>
      <w:r>
        <w:t>14</w:t>
      </w:r>
      <w:r>
        <w:fldChar w:fldCharType="end"/>
      </w:r>
    </w:p>
    <w:p w14:paraId="393C1592" w14:textId="77777777" w:rsidR="00D41146" w:rsidRDefault="00D41146">
      <w:pPr>
        <w:pStyle w:val="TOC2"/>
        <w:rPr>
          <w:rFonts w:eastAsiaTheme="minorEastAsia"/>
          <w:color w:val="auto"/>
          <w:sz w:val="24"/>
          <w:szCs w:val="24"/>
          <w:lang w:val="en-US"/>
        </w:rPr>
      </w:pPr>
      <w:r w:rsidRPr="00135690">
        <w:t>6.2.</w:t>
      </w:r>
      <w:r>
        <w:rPr>
          <w:rFonts w:eastAsiaTheme="minorEastAsia"/>
          <w:color w:val="auto"/>
          <w:sz w:val="24"/>
          <w:szCs w:val="24"/>
          <w:lang w:val="en-US"/>
        </w:rPr>
        <w:tab/>
      </w:r>
      <w:r>
        <w:t>IALA survey of switching levels used by Members</w:t>
      </w:r>
      <w:r>
        <w:tab/>
      </w:r>
      <w:r>
        <w:fldChar w:fldCharType="begin"/>
      </w:r>
      <w:r>
        <w:instrText xml:space="preserve"> PAGEREF _Toc456260750 \h </w:instrText>
      </w:r>
      <w:r>
        <w:fldChar w:fldCharType="separate"/>
      </w:r>
      <w:r>
        <w:t>15</w:t>
      </w:r>
      <w:r>
        <w:fldChar w:fldCharType="end"/>
      </w:r>
    </w:p>
    <w:p w14:paraId="51144D6B" w14:textId="77777777" w:rsidR="00D41146" w:rsidRDefault="00D41146">
      <w:pPr>
        <w:pStyle w:val="TOC2"/>
        <w:rPr>
          <w:rFonts w:eastAsiaTheme="minorEastAsia"/>
          <w:color w:val="auto"/>
          <w:sz w:val="24"/>
          <w:szCs w:val="24"/>
          <w:lang w:val="en-US"/>
        </w:rPr>
      </w:pPr>
      <w:r w:rsidRPr="00135690">
        <w:t>6.3.</w:t>
      </w:r>
      <w:r>
        <w:rPr>
          <w:rFonts w:eastAsiaTheme="minorEastAsia"/>
          <w:color w:val="auto"/>
          <w:sz w:val="24"/>
          <w:szCs w:val="24"/>
          <w:lang w:val="en-US"/>
        </w:rPr>
        <w:tab/>
      </w:r>
      <w:r>
        <w:t>Ambient light switching levels</w:t>
      </w:r>
      <w:r>
        <w:tab/>
      </w:r>
      <w:r>
        <w:fldChar w:fldCharType="begin"/>
      </w:r>
      <w:r>
        <w:instrText xml:space="preserve"> PAGEREF _Toc456260751 \h </w:instrText>
      </w:r>
      <w:r>
        <w:fldChar w:fldCharType="separate"/>
      </w:r>
      <w:r>
        <w:t>15</w:t>
      </w:r>
      <w:r>
        <w:fldChar w:fldCharType="end"/>
      </w:r>
    </w:p>
    <w:p w14:paraId="12EAD160" w14:textId="77777777" w:rsidR="00D41146" w:rsidRDefault="00D41146">
      <w:pPr>
        <w:pStyle w:val="TOC1"/>
        <w:rPr>
          <w:rFonts w:eastAsiaTheme="minorEastAsia"/>
          <w:b w:val="0"/>
          <w:color w:val="auto"/>
          <w:sz w:val="24"/>
          <w:szCs w:val="24"/>
          <w:lang w:val="en-US"/>
        </w:rPr>
      </w:pPr>
      <w:r w:rsidRPr="00135690">
        <w:t>7.</w:t>
      </w:r>
      <w:r>
        <w:rPr>
          <w:rFonts w:eastAsiaTheme="minorEastAsia"/>
          <w:b w:val="0"/>
          <w:color w:val="auto"/>
          <w:sz w:val="24"/>
          <w:szCs w:val="24"/>
          <w:lang w:val="en-US"/>
        </w:rPr>
        <w:tab/>
      </w:r>
      <w:r>
        <w:t>TESTING AND ADJUSTMENT OF NAVIGATION LIGHT SWITCHING LEVELS</w:t>
      </w:r>
      <w:r>
        <w:tab/>
      </w:r>
      <w:r>
        <w:fldChar w:fldCharType="begin"/>
      </w:r>
      <w:r>
        <w:instrText xml:space="preserve"> PAGEREF _Toc456260752 \h </w:instrText>
      </w:r>
      <w:r>
        <w:fldChar w:fldCharType="separate"/>
      </w:r>
      <w:r>
        <w:t>16</w:t>
      </w:r>
      <w:r>
        <w:fldChar w:fldCharType="end"/>
      </w:r>
    </w:p>
    <w:p w14:paraId="556EF8A3" w14:textId="77777777" w:rsidR="00D41146" w:rsidRDefault="00D41146">
      <w:pPr>
        <w:pStyle w:val="TOC2"/>
        <w:rPr>
          <w:rFonts w:eastAsiaTheme="minorEastAsia"/>
          <w:color w:val="auto"/>
          <w:sz w:val="24"/>
          <w:szCs w:val="24"/>
          <w:lang w:val="en-US"/>
        </w:rPr>
      </w:pPr>
      <w:r w:rsidRPr="00135690">
        <w:t>7.1.</w:t>
      </w:r>
      <w:r>
        <w:rPr>
          <w:rFonts w:eastAsiaTheme="minorEastAsia"/>
          <w:color w:val="auto"/>
          <w:sz w:val="24"/>
          <w:szCs w:val="24"/>
          <w:lang w:val="en-US"/>
        </w:rPr>
        <w:tab/>
      </w:r>
      <w:r>
        <w:t>Light Source simulator</w:t>
      </w:r>
      <w:r>
        <w:tab/>
      </w:r>
      <w:r>
        <w:fldChar w:fldCharType="begin"/>
      </w:r>
      <w:r>
        <w:instrText xml:space="preserve"> PAGEREF _Toc456260753 \h </w:instrText>
      </w:r>
      <w:r>
        <w:fldChar w:fldCharType="separate"/>
      </w:r>
      <w:r>
        <w:t>16</w:t>
      </w:r>
      <w:r>
        <w:fldChar w:fldCharType="end"/>
      </w:r>
    </w:p>
    <w:p w14:paraId="1D4557DD" w14:textId="77777777" w:rsidR="00D41146" w:rsidRDefault="00D41146">
      <w:pPr>
        <w:pStyle w:val="TOC3"/>
        <w:tabs>
          <w:tab w:val="left" w:pos="1134"/>
          <w:tab w:val="right" w:leader="dot" w:pos="10195"/>
        </w:tabs>
        <w:rPr>
          <w:rFonts w:eastAsiaTheme="minorEastAsia"/>
          <w:noProof/>
          <w:sz w:val="24"/>
          <w:szCs w:val="24"/>
          <w:lang w:val="en-US"/>
        </w:rPr>
      </w:pPr>
      <w:r w:rsidRPr="00135690">
        <w:rPr>
          <w:noProof/>
        </w:rPr>
        <w:t>7.1.1.</w:t>
      </w:r>
      <w:r>
        <w:rPr>
          <w:rFonts w:eastAsiaTheme="minorEastAsia"/>
          <w:noProof/>
          <w:sz w:val="24"/>
          <w:szCs w:val="24"/>
          <w:lang w:val="en-US"/>
        </w:rPr>
        <w:tab/>
      </w:r>
      <w:r>
        <w:rPr>
          <w:noProof/>
        </w:rPr>
        <w:t>Tungsten filament lamp</w:t>
      </w:r>
      <w:r>
        <w:rPr>
          <w:noProof/>
        </w:rPr>
        <w:tab/>
      </w:r>
      <w:r>
        <w:rPr>
          <w:noProof/>
        </w:rPr>
        <w:fldChar w:fldCharType="begin"/>
      </w:r>
      <w:r>
        <w:rPr>
          <w:noProof/>
        </w:rPr>
        <w:instrText xml:space="preserve"> PAGEREF _Toc456260754 \h </w:instrText>
      </w:r>
      <w:r>
        <w:rPr>
          <w:noProof/>
        </w:rPr>
      </w:r>
      <w:r>
        <w:rPr>
          <w:noProof/>
        </w:rPr>
        <w:fldChar w:fldCharType="separate"/>
      </w:r>
      <w:r>
        <w:rPr>
          <w:noProof/>
        </w:rPr>
        <w:t>16</w:t>
      </w:r>
      <w:r>
        <w:rPr>
          <w:noProof/>
        </w:rPr>
        <w:fldChar w:fldCharType="end"/>
      </w:r>
    </w:p>
    <w:p w14:paraId="08487A2D" w14:textId="77777777" w:rsidR="00D41146" w:rsidRDefault="00D41146">
      <w:pPr>
        <w:pStyle w:val="TOC3"/>
        <w:tabs>
          <w:tab w:val="left" w:pos="1134"/>
          <w:tab w:val="right" w:leader="dot" w:pos="10195"/>
        </w:tabs>
        <w:rPr>
          <w:rFonts w:eastAsiaTheme="minorEastAsia"/>
          <w:noProof/>
          <w:sz w:val="24"/>
          <w:szCs w:val="24"/>
          <w:lang w:val="en-US"/>
        </w:rPr>
      </w:pPr>
      <w:r w:rsidRPr="00135690">
        <w:rPr>
          <w:noProof/>
        </w:rPr>
        <w:t>7.1.2.</w:t>
      </w:r>
      <w:r>
        <w:rPr>
          <w:rFonts w:eastAsiaTheme="minorEastAsia"/>
          <w:noProof/>
          <w:sz w:val="24"/>
          <w:szCs w:val="24"/>
          <w:lang w:val="en-US"/>
        </w:rPr>
        <w:tab/>
      </w:r>
      <w:r>
        <w:rPr>
          <w:noProof/>
        </w:rPr>
        <w:t>Short-arc xenon lamp</w:t>
      </w:r>
      <w:r>
        <w:rPr>
          <w:noProof/>
        </w:rPr>
        <w:tab/>
      </w:r>
      <w:r>
        <w:rPr>
          <w:noProof/>
        </w:rPr>
        <w:fldChar w:fldCharType="begin"/>
      </w:r>
      <w:r>
        <w:rPr>
          <w:noProof/>
        </w:rPr>
        <w:instrText xml:space="preserve"> PAGEREF _Toc456260755 \h </w:instrText>
      </w:r>
      <w:r>
        <w:rPr>
          <w:noProof/>
        </w:rPr>
      </w:r>
      <w:r>
        <w:rPr>
          <w:noProof/>
        </w:rPr>
        <w:fldChar w:fldCharType="separate"/>
      </w:r>
      <w:r>
        <w:rPr>
          <w:noProof/>
        </w:rPr>
        <w:t>16</w:t>
      </w:r>
      <w:r>
        <w:rPr>
          <w:noProof/>
        </w:rPr>
        <w:fldChar w:fldCharType="end"/>
      </w:r>
    </w:p>
    <w:p w14:paraId="5F83CF5C" w14:textId="77777777" w:rsidR="00D41146" w:rsidRDefault="00D41146">
      <w:pPr>
        <w:pStyle w:val="TOC3"/>
        <w:tabs>
          <w:tab w:val="left" w:pos="1134"/>
          <w:tab w:val="right" w:leader="dot" w:pos="10195"/>
        </w:tabs>
        <w:rPr>
          <w:rFonts w:eastAsiaTheme="minorEastAsia"/>
          <w:noProof/>
          <w:sz w:val="24"/>
          <w:szCs w:val="24"/>
          <w:lang w:val="en-US"/>
        </w:rPr>
      </w:pPr>
      <w:r w:rsidRPr="00135690">
        <w:rPr>
          <w:noProof/>
        </w:rPr>
        <w:t>7.1.3.</w:t>
      </w:r>
      <w:r>
        <w:rPr>
          <w:rFonts w:eastAsiaTheme="minorEastAsia"/>
          <w:noProof/>
          <w:sz w:val="24"/>
          <w:szCs w:val="24"/>
          <w:lang w:val="en-US"/>
        </w:rPr>
        <w:tab/>
      </w:r>
      <w:r>
        <w:rPr>
          <w:noProof/>
        </w:rPr>
        <w:t>White LED</w:t>
      </w:r>
      <w:r>
        <w:rPr>
          <w:noProof/>
        </w:rPr>
        <w:tab/>
      </w:r>
      <w:r>
        <w:rPr>
          <w:noProof/>
        </w:rPr>
        <w:fldChar w:fldCharType="begin"/>
      </w:r>
      <w:r>
        <w:rPr>
          <w:noProof/>
        </w:rPr>
        <w:instrText xml:space="preserve"> PAGEREF _Toc456260756 \h </w:instrText>
      </w:r>
      <w:r>
        <w:rPr>
          <w:noProof/>
        </w:rPr>
      </w:r>
      <w:r>
        <w:rPr>
          <w:noProof/>
        </w:rPr>
        <w:fldChar w:fldCharType="separate"/>
      </w:r>
      <w:r>
        <w:rPr>
          <w:noProof/>
        </w:rPr>
        <w:t>16</w:t>
      </w:r>
      <w:r>
        <w:rPr>
          <w:noProof/>
        </w:rPr>
        <w:fldChar w:fldCharType="end"/>
      </w:r>
    </w:p>
    <w:p w14:paraId="5EB6F368" w14:textId="77777777" w:rsidR="00D41146" w:rsidRDefault="00D41146">
      <w:pPr>
        <w:pStyle w:val="TOC3"/>
        <w:tabs>
          <w:tab w:val="left" w:pos="1134"/>
          <w:tab w:val="right" w:leader="dot" w:pos="10195"/>
        </w:tabs>
        <w:rPr>
          <w:rFonts w:eastAsiaTheme="minorEastAsia"/>
          <w:noProof/>
          <w:sz w:val="24"/>
          <w:szCs w:val="24"/>
          <w:lang w:val="en-US"/>
        </w:rPr>
      </w:pPr>
      <w:r w:rsidRPr="00135690">
        <w:rPr>
          <w:noProof/>
        </w:rPr>
        <w:t>7.1.4.</w:t>
      </w:r>
      <w:r>
        <w:rPr>
          <w:rFonts w:eastAsiaTheme="minorEastAsia"/>
          <w:noProof/>
          <w:sz w:val="24"/>
          <w:szCs w:val="24"/>
          <w:lang w:val="en-US"/>
        </w:rPr>
        <w:tab/>
      </w:r>
      <w:r>
        <w:rPr>
          <w:noProof/>
        </w:rPr>
        <w:t>Daylight</w:t>
      </w:r>
      <w:r>
        <w:rPr>
          <w:noProof/>
        </w:rPr>
        <w:tab/>
      </w:r>
      <w:r>
        <w:rPr>
          <w:noProof/>
        </w:rPr>
        <w:fldChar w:fldCharType="begin"/>
      </w:r>
      <w:r>
        <w:rPr>
          <w:noProof/>
        </w:rPr>
        <w:instrText xml:space="preserve"> PAGEREF _Toc456260757 \h </w:instrText>
      </w:r>
      <w:r>
        <w:rPr>
          <w:noProof/>
        </w:rPr>
      </w:r>
      <w:r>
        <w:rPr>
          <w:noProof/>
        </w:rPr>
        <w:fldChar w:fldCharType="separate"/>
      </w:r>
      <w:r>
        <w:rPr>
          <w:noProof/>
        </w:rPr>
        <w:t>16</w:t>
      </w:r>
      <w:r>
        <w:rPr>
          <w:noProof/>
        </w:rPr>
        <w:fldChar w:fldCharType="end"/>
      </w:r>
    </w:p>
    <w:p w14:paraId="2BA4C7B5" w14:textId="77777777" w:rsidR="00D41146" w:rsidRDefault="00D41146">
      <w:pPr>
        <w:pStyle w:val="TOC2"/>
        <w:rPr>
          <w:rFonts w:eastAsiaTheme="minorEastAsia"/>
          <w:color w:val="auto"/>
          <w:sz w:val="24"/>
          <w:szCs w:val="24"/>
          <w:lang w:val="en-US"/>
        </w:rPr>
      </w:pPr>
      <w:r w:rsidRPr="00135690">
        <w:t>7.2.</w:t>
      </w:r>
      <w:r>
        <w:rPr>
          <w:rFonts w:eastAsiaTheme="minorEastAsia"/>
          <w:color w:val="auto"/>
          <w:sz w:val="24"/>
          <w:szCs w:val="24"/>
          <w:lang w:val="en-US"/>
        </w:rPr>
        <w:tab/>
      </w:r>
      <w:r>
        <w:t>Measuring equipment</w:t>
      </w:r>
      <w:r>
        <w:tab/>
      </w:r>
      <w:r>
        <w:fldChar w:fldCharType="begin"/>
      </w:r>
      <w:r>
        <w:instrText xml:space="preserve"> PAGEREF _Toc456260758 \h </w:instrText>
      </w:r>
      <w:r>
        <w:fldChar w:fldCharType="separate"/>
      </w:r>
      <w:r>
        <w:t>17</w:t>
      </w:r>
      <w:r>
        <w:fldChar w:fldCharType="end"/>
      </w:r>
    </w:p>
    <w:p w14:paraId="6B8E25F2" w14:textId="77777777" w:rsidR="00D41146" w:rsidRDefault="00D41146">
      <w:pPr>
        <w:pStyle w:val="TOC2"/>
        <w:rPr>
          <w:rFonts w:eastAsiaTheme="minorEastAsia"/>
          <w:color w:val="auto"/>
          <w:sz w:val="24"/>
          <w:szCs w:val="24"/>
          <w:lang w:val="en-US"/>
        </w:rPr>
      </w:pPr>
      <w:r w:rsidRPr="00135690">
        <w:t>7.3.</w:t>
      </w:r>
      <w:r>
        <w:rPr>
          <w:rFonts w:eastAsiaTheme="minorEastAsia"/>
          <w:color w:val="auto"/>
          <w:sz w:val="24"/>
          <w:szCs w:val="24"/>
          <w:lang w:val="en-US"/>
        </w:rPr>
        <w:tab/>
      </w:r>
      <w:r>
        <w:t>Calibration and adjustment of daylight switch</w:t>
      </w:r>
      <w:r>
        <w:tab/>
      </w:r>
      <w:r>
        <w:fldChar w:fldCharType="begin"/>
      </w:r>
      <w:r>
        <w:instrText xml:space="preserve"> PAGEREF _Toc456260759 \h </w:instrText>
      </w:r>
      <w:r>
        <w:fldChar w:fldCharType="separate"/>
      </w:r>
      <w:r>
        <w:t>17</w:t>
      </w:r>
      <w:r>
        <w:fldChar w:fldCharType="end"/>
      </w:r>
    </w:p>
    <w:p w14:paraId="4752A1C9" w14:textId="77777777" w:rsidR="00D41146" w:rsidRDefault="00D41146">
      <w:pPr>
        <w:pStyle w:val="TOC3"/>
        <w:tabs>
          <w:tab w:val="left" w:pos="1134"/>
          <w:tab w:val="right" w:leader="dot" w:pos="10195"/>
        </w:tabs>
        <w:rPr>
          <w:rFonts w:eastAsiaTheme="minorEastAsia"/>
          <w:noProof/>
          <w:sz w:val="24"/>
          <w:szCs w:val="24"/>
          <w:lang w:val="en-US"/>
        </w:rPr>
      </w:pPr>
      <w:r w:rsidRPr="00135690">
        <w:rPr>
          <w:noProof/>
        </w:rPr>
        <w:t>7.3.1.</w:t>
      </w:r>
      <w:r>
        <w:rPr>
          <w:rFonts w:eastAsiaTheme="minorEastAsia"/>
          <w:noProof/>
          <w:sz w:val="24"/>
          <w:szCs w:val="24"/>
          <w:lang w:val="en-US"/>
        </w:rPr>
        <w:tab/>
      </w:r>
      <w:r>
        <w:rPr>
          <w:noProof/>
        </w:rPr>
        <w:t>Calibration Procedure using the light booth</w:t>
      </w:r>
      <w:r>
        <w:rPr>
          <w:noProof/>
        </w:rPr>
        <w:tab/>
      </w:r>
      <w:r>
        <w:rPr>
          <w:noProof/>
        </w:rPr>
        <w:fldChar w:fldCharType="begin"/>
      </w:r>
      <w:r>
        <w:rPr>
          <w:noProof/>
        </w:rPr>
        <w:instrText xml:space="preserve"> PAGEREF _Toc456260760 \h </w:instrText>
      </w:r>
      <w:r>
        <w:rPr>
          <w:noProof/>
        </w:rPr>
      </w:r>
      <w:r>
        <w:rPr>
          <w:noProof/>
        </w:rPr>
        <w:fldChar w:fldCharType="separate"/>
      </w:r>
      <w:r>
        <w:rPr>
          <w:noProof/>
        </w:rPr>
        <w:t>17</w:t>
      </w:r>
      <w:r>
        <w:rPr>
          <w:noProof/>
        </w:rPr>
        <w:fldChar w:fldCharType="end"/>
      </w:r>
    </w:p>
    <w:p w14:paraId="48157303" w14:textId="77777777" w:rsidR="00D41146" w:rsidRDefault="00D41146">
      <w:pPr>
        <w:pStyle w:val="TOC3"/>
        <w:tabs>
          <w:tab w:val="left" w:pos="1134"/>
          <w:tab w:val="right" w:leader="dot" w:pos="10195"/>
        </w:tabs>
        <w:rPr>
          <w:rFonts w:eastAsiaTheme="minorEastAsia"/>
          <w:noProof/>
          <w:sz w:val="24"/>
          <w:szCs w:val="24"/>
          <w:lang w:val="en-US"/>
        </w:rPr>
      </w:pPr>
      <w:r w:rsidRPr="00135690">
        <w:rPr>
          <w:noProof/>
        </w:rPr>
        <w:t>7.3.2.</w:t>
      </w:r>
      <w:r>
        <w:rPr>
          <w:rFonts w:eastAsiaTheme="minorEastAsia"/>
          <w:noProof/>
          <w:sz w:val="24"/>
          <w:szCs w:val="24"/>
          <w:lang w:val="en-US"/>
        </w:rPr>
        <w:tab/>
      </w:r>
      <w:r>
        <w:rPr>
          <w:noProof/>
        </w:rPr>
        <w:t>Outdoor Measurement</w:t>
      </w:r>
      <w:r>
        <w:rPr>
          <w:noProof/>
        </w:rPr>
        <w:tab/>
      </w:r>
      <w:r>
        <w:rPr>
          <w:noProof/>
        </w:rPr>
        <w:fldChar w:fldCharType="begin"/>
      </w:r>
      <w:r>
        <w:rPr>
          <w:noProof/>
        </w:rPr>
        <w:instrText xml:space="preserve"> PAGEREF _Toc456260761 \h </w:instrText>
      </w:r>
      <w:r>
        <w:rPr>
          <w:noProof/>
        </w:rPr>
      </w:r>
      <w:r>
        <w:rPr>
          <w:noProof/>
        </w:rPr>
        <w:fldChar w:fldCharType="separate"/>
      </w:r>
      <w:r>
        <w:rPr>
          <w:noProof/>
        </w:rPr>
        <w:t>17</w:t>
      </w:r>
      <w:r>
        <w:rPr>
          <w:noProof/>
        </w:rPr>
        <w:fldChar w:fldCharType="end"/>
      </w:r>
    </w:p>
    <w:p w14:paraId="79EA0F81" w14:textId="77777777" w:rsidR="00D41146" w:rsidRDefault="00D41146">
      <w:pPr>
        <w:pStyle w:val="TOC1"/>
        <w:rPr>
          <w:rFonts w:eastAsiaTheme="minorEastAsia"/>
          <w:b w:val="0"/>
          <w:color w:val="auto"/>
          <w:sz w:val="24"/>
          <w:szCs w:val="24"/>
          <w:lang w:val="en-US"/>
        </w:rPr>
      </w:pPr>
      <w:r w:rsidRPr="00135690">
        <w:t>8.</w:t>
      </w:r>
      <w:r>
        <w:rPr>
          <w:rFonts w:eastAsiaTheme="minorEastAsia"/>
          <w:b w:val="0"/>
          <w:color w:val="auto"/>
          <w:sz w:val="24"/>
          <w:szCs w:val="24"/>
          <w:lang w:val="en-US"/>
        </w:rPr>
        <w:tab/>
      </w:r>
      <w:r>
        <w:t>ALTERNATIVE METHODS AND POWER CONSIDERATIONS</w:t>
      </w:r>
      <w:r>
        <w:tab/>
      </w:r>
      <w:r>
        <w:fldChar w:fldCharType="begin"/>
      </w:r>
      <w:r>
        <w:instrText xml:space="preserve"> PAGEREF _Toc456260762 \h </w:instrText>
      </w:r>
      <w:r>
        <w:fldChar w:fldCharType="separate"/>
      </w:r>
      <w:r>
        <w:t>18</w:t>
      </w:r>
      <w:r>
        <w:fldChar w:fldCharType="end"/>
      </w:r>
    </w:p>
    <w:p w14:paraId="2361CAC4" w14:textId="77777777" w:rsidR="00D41146" w:rsidRDefault="00D41146">
      <w:pPr>
        <w:pStyle w:val="TOC2"/>
        <w:rPr>
          <w:rFonts w:eastAsiaTheme="minorEastAsia"/>
          <w:color w:val="auto"/>
          <w:sz w:val="24"/>
          <w:szCs w:val="24"/>
          <w:lang w:val="en-US"/>
        </w:rPr>
      </w:pPr>
      <w:r w:rsidRPr="00135690">
        <w:lastRenderedPageBreak/>
        <w:t>8.1.</w:t>
      </w:r>
      <w:r>
        <w:rPr>
          <w:rFonts w:eastAsiaTheme="minorEastAsia"/>
          <w:color w:val="auto"/>
          <w:sz w:val="24"/>
          <w:szCs w:val="24"/>
          <w:lang w:val="en-US"/>
        </w:rPr>
        <w:tab/>
      </w:r>
      <w:r>
        <w:t>Real-Time Clock (RTC)</w:t>
      </w:r>
      <w:r>
        <w:tab/>
      </w:r>
      <w:r>
        <w:fldChar w:fldCharType="begin"/>
      </w:r>
      <w:r>
        <w:instrText xml:space="preserve"> PAGEREF _Toc456260763 \h </w:instrText>
      </w:r>
      <w:r>
        <w:fldChar w:fldCharType="separate"/>
      </w:r>
      <w:r>
        <w:t>18</w:t>
      </w:r>
      <w:r>
        <w:fldChar w:fldCharType="end"/>
      </w:r>
    </w:p>
    <w:p w14:paraId="79AC8143" w14:textId="77777777" w:rsidR="00D41146" w:rsidRDefault="00D41146">
      <w:pPr>
        <w:pStyle w:val="TOC2"/>
        <w:rPr>
          <w:rFonts w:eastAsiaTheme="minorEastAsia"/>
          <w:color w:val="auto"/>
          <w:sz w:val="24"/>
          <w:szCs w:val="24"/>
          <w:lang w:val="en-US"/>
        </w:rPr>
      </w:pPr>
      <w:r w:rsidRPr="00135690">
        <w:t>8.2.</w:t>
      </w:r>
      <w:r>
        <w:rPr>
          <w:rFonts w:eastAsiaTheme="minorEastAsia"/>
          <w:color w:val="auto"/>
          <w:sz w:val="24"/>
          <w:szCs w:val="24"/>
          <w:lang w:val="en-US"/>
        </w:rPr>
        <w:tab/>
      </w:r>
      <w:r>
        <w:t>GNSS / Cellular / Radio / Satellite</w:t>
      </w:r>
      <w:r>
        <w:tab/>
      </w:r>
      <w:r>
        <w:fldChar w:fldCharType="begin"/>
      </w:r>
      <w:r>
        <w:instrText xml:space="preserve"> PAGEREF _Toc456260764 \h </w:instrText>
      </w:r>
      <w:r>
        <w:fldChar w:fldCharType="separate"/>
      </w:r>
      <w:r>
        <w:t>18</w:t>
      </w:r>
      <w:r>
        <w:fldChar w:fldCharType="end"/>
      </w:r>
    </w:p>
    <w:p w14:paraId="69E7F327" w14:textId="77777777" w:rsidR="00D41146" w:rsidRDefault="00D41146">
      <w:pPr>
        <w:pStyle w:val="TOC2"/>
        <w:rPr>
          <w:rFonts w:eastAsiaTheme="minorEastAsia"/>
          <w:color w:val="auto"/>
          <w:sz w:val="24"/>
          <w:szCs w:val="24"/>
          <w:lang w:val="en-US"/>
        </w:rPr>
      </w:pPr>
      <w:r w:rsidRPr="00135690">
        <w:t>8.3.</w:t>
      </w:r>
      <w:r>
        <w:rPr>
          <w:rFonts w:eastAsiaTheme="minorEastAsia"/>
          <w:color w:val="auto"/>
          <w:sz w:val="24"/>
          <w:szCs w:val="24"/>
          <w:lang w:val="en-US"/>
        </w:rPr>
        <w:tab/>
      </w:r>
      <w:r>
        <w:t>Visibility Detector</w:t>
      </w:r>
      <w:r>
        <w:tab/>
      </w:r>
      <w:r>
        <w:fldChar w:fldCharType="begin"/>
      </w:r>
      <w:r>
        <w:instrText xml:space="preserve"> PAGEREF _Toc456260765 \h </w:instrText>
      </w:r>
      <w:r>
        <w:fldChar w:fldCharType="separate"/>
      </w:r>
      <w:r>
        <w:t>18</w:t>
      </w:r>
      <w:r>
        <w:fldChar w:fldCharType="end"/>
      </w:r>
    </w:p>
    <w:p w14:paraId="02681D47" w14:textId="77777777" w:rsidR="00D41146" w:rsidRDefault="00D41146">
      <w:pPr>
        <w:pStyle w:val="TOC2"/>
        <w:rPr>
          <w:rFonts w:eastAsiaTheme="minorEastAsia"/>
          <w:color w:val="auto"/>
          <w:sz w:val="24"/>
          <w:szCs w:val="24"/>
          <w:lang w:val="en-US"/>
        </w:rPr>
      </w:pPr>
      <w:r w:rsidRPr="00135690">
        <w:t>8.4.</w:t>
      </w:r>
      <w:r>
        <w:rPr>
          <w:rFonts w:eastAsiaTheme="minorEastAsia"/>
          <w:color w:val="auto"/>
          <w:sz w:val="24"/>
          <w:szCs w:val="24"/>
          <w:lang w:val="en-US"/>
        </w:rPr>
        <w:tab/>
      </w:r>
      <w:r>
        <w:t>A</w:t>
      </w:r>
      <w:r w:rsidRPr="00135690">
        <w:t>to</w:t>
      </w:r>
      <w:r>
        <w:t>N on Demand (AoD)</w:t>
      </w:r>
      <w:r>
        <w:tab/>
      </w:r>
      <w:r>
        <w:fldChar w:fldCharType="begin"/>
      </w:r>
      <w:r>
        <w:instrText xml:space="preserve"> PAGEREF _Toc456260766 \h </w:instrText>
      </w:r>
      <w:r>
        <w:fldChar w:fldCharType="separate"/>
      </w:r>
      <w:r>
        <w:t>18</w:t>
      </w:r>
      <w:r>
        <w:fldChar w:fldCharType="end"/>
      </w:r>
    </w:p>
    <w:p w14:paraId="6F37D4CD" w14:textId="77777777" w:rsidR="00D41146" w:rsidRDefault="00D41146">
      <w:pPr>
        <w:pStyle w:val="TOC3"/>
        <w:tabs>
          <w:tab w:val="left" w:pos="1134"/>
          <w:tab w:val="right" w:leader="dot" w:pos="10195"/>
        </w:tabs>
        <w:rPr>
          <w:rFonts w:eastAsiaTheme="minorEastAsia"/>
          <w:noProof/>
          <w:sz w:val="24"/>
          <w:szCs w:val="24"/>
          <w:lang w:val="en-US"/>
        </w:rPr>
      </w:pPr>
      <w:r w:rsidRPr="00135690">
        <w:rPr>
          <w:noProof/>
        </w:rPr>
        <w:t>8.4.1.</w:t>
      </w:r>
      <w:r>
        <w:rPr>
          <w:rFonts w:eastAsiaTheme="minorEastAsia"/>
          <w:noProof/>
          <w:sz w:val="24"/>
          <w:szCs w:val="24"/>
          <w:lang w:val="en-US"/>
        </w:rPr>
        <w:tab/>
      </w:r>
      <w:r>
        <w:rPr>
          <w:noProof/>
        </w:rPr>
        <w:t>AoD Activation Methods</w:t>
      </w:r>
      <w:r>
        <w:rPr>
          <w:noProof/>
        </w:rPr>
        <w:tab/>
      </w:r>
      <w:r>
        <w:rPr>
          <w:noProof/>
        </w:rPr>
        <w:fldChar w:fldCharType="begin"/>
      </w:r>
      <w:r>
        <w:rPr>
          <w:noProof/>
        </w:rPr>
        <w:instrText xml:space="preserve"> PAGEREF _Toc456260767 \h </w:instrText>
      </w:r>
      <w:r>
        <w:rPr>
          <w:noProof/>
        </w:rPr>
      </w:r>
      <w:r>
        <w:rPr>
          <w:noProof/>
        </w:rPr>
        <w:fldChar w:fldCharType="separate"/>
      </w:r>
      <w:r>
        <w:rPr>
          <w:noProof/>
        </w:rPr>
        <w:t>19</w:t>
      </w:r>
      <w:r>
        <w:rPr>
          <w:noProof/>
        </w:rPr>
        <w:fldChar w:fldCharType="end"/>
      </w:r>
    </w:p>
    <w:p w14:paraId="4BEBBC87" w14:textId="77777777" w:rsidR="00D41146" w:rsidRDefault="00D41146">
      <w:pPr>
        <w:pStyle w:val="TOC3"/>
        <w:tabs>
          <w:tab w:val="left" w:pos="1134"/>
          <w:tab w:val="right" w:leader="dot" w:pos="10195"/>
        </w:tabs>
        <w:rPr>
          <w:rFonts w:eastAsiaTheme="minorEastAsia"/>
          <w:noProof/>
          <w:sz w:val="24"/>
          <w:szCs w:val="24"/>
          <w:lang w:val="en-US"/>
        </w:rPr>
      </w:pPr>
      <w:r w:rsidRPr="00135690">
        <w:rPr>
          <w:noProof/>
        </w:rPr>
        <w:t>8.4.2.</w:t>
      </w:r>
      <w:r>
        <w:rPr>
          <w:rFonts w:eastAsiaTheme="minorEastAsia"/>
          <w:noProof/>
          <w:sz w:val="24"/>
          <w:szCs w:val="24"/>
          <w:lang w:val="en-US"/>
        </w:rPr>
        <w:tab/>
      </w:r>
      <w:r>
        <w:rPr>
          <w:noProof/>
        </w:rPr>
        <w:t>Manual AoD Activation</w:t>
      </w:r>
      <w:r>
        <w:rPr>
          <w:noProof/>
        </w:rPr>
        <w:tab/>
      </w:r>
      <w:r>
        <w:rPr>
          <w:noProof/>
        </w:rPr>
        <w:fldChar w:fldCharType="begin"/>
      </w:r>
      <w:r>
        <w:rPr>
          <w:noProof/>
        </w:rPr>
        <w:instrText xml:space="preserve"> PAGEREF _Toc456260768 \h </w:instrText>
      </w:r>
      <w:r>
        <w:rPr>
          <w:noProof/>
        </w:rPr>
      </w:r>
      <w:r>
        <w:rPr>
          <w:noProof/>
        </w:rPr>
        <w:fldChar w:fldCharType="separate"/>
      </w:r>
      <w:r>
        <w:rPr>
          <w:noProof/>
        </w:rPr>
        <w:t>19</w:t>
      </w:r>
      <w:r>
        <w:rPr>
          <w:noProof/>
        </w:rPr>
        <w:fldChar w:fldCharType="end"/>
      </w:r>
    </w:p>
    <w:p w14:paraId="2DAC61C8" w14:textId="77777777" w:rsidR="00D41146" w:rsidRDefault="00D41146">
      <w:pPr>
        <w:pStyle w:val="TOC3"/>
        <w:tabs>
          <w:tab w:val="left" w:pos="1134"/>
          <w:tab w:val="right" w:leader="dot" w:pos="10195"/>
        </w:tabs>
        <w:rPr>
          <w:rFonts w:eastAsiaTheme="minorEastAsia"/>
          <w:noProof/>
          <w:sz w:val="24"/>
          <w:szCs w:val="24"/>
          <w:lang w:val="en-US"/>
        </w:rPr>
      </w:pPr>
      <w:r w:rsidRPr="00135690">
        <w:rPr>
          <w:noProof/>
        </w:rPr>
        <w:t>8.4.3.</w:t>
      </w:r>
      <w:r>
        <w:rPr>
          <w:rFonts w:eastAsiaTheme="minorEastAsia"/>
          <w:noProof/>
          <w:sz w:val="24"/>
          <w:szCs w:val="24"/>
          <w:lang w:val="en-US"/>
        </w:rPr>
        <w:tab/>
      </w:r>
      <w:r>
        <w:rPr>
          <w:noProof/>
        </w:rPr>
        <w:t>Automated AoD Activation</w:t>
      </w:r>
      <w:r>
        <w:rPr>
          <w:noProof/>
        </w:rPr>
        <w:tab/>
      </w:r>
      <w:r>
        <w:rPr>
          <w:noProof/>
        </w:rPr>
        <w:fldChar w:fldCharType="begin"/>
      </w:r>
      <w:r>
        <w:rPr>
          <w:noProof/>
        </w:rPr>
        <w:instrText xml:space="preserve"> PAGEREF _Toc456260769 \h </w:instrText>
      </w:r>
      <w:r>
        <w:rPr>
          <w:noProof/>
        </w:rPr>
      </w:r>
      <w:r>
        <w:rPr>
          <w:noProof/>
        </w:rPr>
        <w:fldChar w:fldCharType="separate"/>
      </w:r>
      <w:r>
        <w:rPr>
          <w:noProof/>
        </w:rPr>
        <w:t>19</w:t>
      </w:r>
      <w:r>
        <w:rPr>
          <w:noProof/>
        </w:rPr>
        <w:fldChar w:fldCharType="end"/>
      </w:r>
    </w:p>
    <w:p w14:paraId="49300E39" w14:textId="77777777" w:rsidR="00D41146" w:rsidRDefault="00D41146">
      <w:pPr>
        <w:pStyle w:val="TOC1"/>
        <w:rPr>
          <w:rFonts w:eastAsiaTheme="minorEastAsia"/>
          <w:b w:val="0"/>
          <w:color w:val="auto"/>
          <w:sz w:val="24"/>
          <w:szCs w:val="24"/>
          <w:lang w:val="en-US"/>
        </w:rPr>
      </w:pPr>
      <w:r w:rsidRPr="00135690">
        <w:t>9.</w:t>
      </w:r>
      <w:r>
        <w:rPr>
          <w:rFonts w:eastAsiaTheme="minorEastAsia"/>
          <w:b w:val="0"/>
          <w:color w:val="auto"/>
          <w:sz w:val="24"/>
          <w:szCs w:val="24"/>
          <w:lang w:val="en-US"/>
        </w:rPr>
        <w:tab/>
      </w:r>
      <w:r w:rsidRPr="00135690">
        <w:t>ACRONYMS</w:t>
      </w:r>
      <w:r>
        <w:tab/>
      </w:r>
      <w:r>
        <w:fldChar w:fldCharType="begin"/>
      </w:r>
      <w:r>
        <w:instrText xml:space="preserve"> PAGEREF _Toc456260770 \h </w:instrText>
      </w:r>
      <w:r>
        <w:fldChar w:fldCharType="separate"/>
      </w:r>
      <w:r>
        <w:t>20</w:t>
      </w:r>
      <w:r>
        <w:fldChar w:fldCharType="end"/>
      </w:r>
    </w:p>
    <w:p w14:paraId="539E6F02" w14:textId="77777777" w:rsidR="00D41146" w:rsidRDefault="00D41146">
      <w:pPr>
        <w:pStyle w:val="TOC1"/>
        <w:rPr>
          <w:rFonts w:eastAsiaTheme="minorEastAsia"/>
          <w:b w:val="0"/>
          <w:color w:val="auto"/>
          <w:sz w:val="24"/>
          <w:szCs w:val="24"/>
          <w:lang w:val="en-US"/>
        </w:rPr>
      </w:pPr>
      <w:r w:rsidRPr="00135690">
        <w:t>10.</w:t>
      </w:r>
      <w:r>
        <w:rPr>
          <w:rFonts w:eastAsiaTheme="minorEastAsia"/>
          <w:b w:val="0"/>
          <w:color w:val="auto"/>
          <w:sz w:val="24"/>
          <w:szCs w:val="24"/>
          <w:lang w:val="en-US"/>
        </w:rPr>
        <w:tab/>
      </w:r>
      <w:r>
        <w:t>REFERENCES</w:t>
      </w:r>
      <w:r>
        <w:tab/>
      </w:r>
      <w:r>
        <w:fldChar w:fldCharType="begin"/>
      </w:r>
      <w:r>
        <w:instrText xml:space="preserve"> PAGEREF _Toc456260771 \h </w:instrText>
      </w:r>
      <w:r>
        <w:fldChar w:fldCharType="separate"/>
      </w:r>
      <w:r>
        <w:t>20</w:t>
      </w:r>
      <w:r>
        <w:fldChar w:fldCharType="end"/>
      </w:r>
    </w:p>
    <w:p w14:paraId="3E9EDB7F" w14:textId="77777777" w:rsidR="00642025" w:rsidRPr="0093492E" w:rsidRDefault="004A4EC4" w:rsidP="00BA5754">
      <w:pPr>
        <w:rPr>
          <w:noProof/>
        </w:rPr>
      </w:pPr>
      <w:r>
        <w:rPr>
          <w:noProof/>
        </w:rPr>
        <w:fldChar w:fldCharType="end"/>
      </w:r>
    </w:p>
    <w:p w14:paraId="6F57613D" w14:textId="77777777" w:rsidR="0078486B" w:rsidRDefault="002F265A" w:rsidP="00C9558A">
      <w:pPr>
        <w:pStyle w:val="ListofFigures"/>
      </w:pPr>
      <w:r>
        <w:t>List of Tables</w:t>
      </w:r>
    </w:p>
    <w:p w14:paraId="218E96C8" w14:textId="77777777" w:rsidR="00D41146" w:rsidRDefault="00923B4D">
      <w:pPr>
        <w:pStyle w:val="TableofFigures"/>
        <w:rPr>
          <w:rFonts w:eastAsiaTheme="minorEastAsia"/>
          <w:i w:val="0"/>
          <w:noProof/>
          <w:sz w:val="24"/>
          <w:szCs w:val="24"/>
          <w:lang w:val="en-US"/>
        </w:rPr>
      </w:pPr>
      <w:r>
        <w:fldChar w:fldCharType="begin"/>
      </w:r>
      <w:r>
        <w:instrText xml:space="preserve"> TOC \t "Table caption" \c </w:instrText>
      </w:r>
      <w:r>
        <w:fldChar w:fldCharType="separate"/>
      </w:r>
      <w:r w:rsidR="00D41146">
        <w:rPr>
          <w:noProof/>
        </w:rPr>
        <w:t>Table 1</w:t>
      </w:r>
      <w:r w:rsidR="00D41146">
        <w:rPr>
          <w:rFonts w:eastAsiaTheme="minorEastAsia"/>
          <w:i w:val="0"/>
          <w:noProof/>
          <w:sz w:val="24"/>
          <w:szCs w:val="24"/>
          <w:lang w:val="en-US"/>
        </w:rPr>
        <w:tab/>
      </w:r>
      <w:r w:rsidR="00D41146">
        <w:rPr>
          <w:noProof/>
        </w:rPr>
        <w:t>Typical ambient light levels</w:t>
      </w:r>
      <w:r w:rsidR="00D41146">
        <w:rPr>
          <w:noProof/>
        </w:rPr>
        <w:tab/>
      </w:r>
      <w:r w:rsidR="00D41146">
        <w:rPr>
          <w:noProof/>
        </w:rPr>
        <w:fldChar w:fldCharType="begin"/>
      </w:r>
      <w:r w:rsidR="00D41146">
        <w:rPr>
          <w:noProof/>
        </w:rPr>
        <w:instrText xml:space="preserve"> PAGEREF _Toc456260772 \h </w:instrText>
      </w:r>
      <w:r w:rsidR="00D41146">
        <w:rPr>
          <w:noProof/>
        </w:rPr>
      </w:r>
      <w:r w:rsidR="00D41146">
        <w:rPr>
          <w:noProof/>
        </w:rPr>
        <w:fldChar w:fldCharType="separate"/>
      </w:r>
      <w:r w:rsidR="00D41146">
        <w:rPr>
          <w:noProof/>
        </w:rPr>
        <w:t>6</w:t>
      </w:r>
      <w:r w:rsidR="00D41146">
        <w:rPr>
          <w:noProof/>
        </w:rPr>
        <w:fldChar w:fldCharType="end"/>
      </w:r>
    </w:p>
    <w:p w14:paraId="763B3DD6" w14:textId="77777777" w:rsidR="00D41146" w:rsidRDefault="00D41146">
      <w:pPr>
        <w:pStyle w:val="TableofFigures"/>
        <w:rPr>
          <w:rFonts w:eastAsiaTheme="minorEastAsia"/>
          <w:i w:val="0"/>
          <w:noProof/>
          <w:sz w:val="24"/>
          <w:szCs w:val="24"/>
          <w:lang w:val="en-US"/>
        </w:rPr>
      </w:pPr>
      <w:r>
        <w:rPr>
          <w:noProof/>
        </w:rPr>
        <w:t>Table 2</w:t>
      </w:r>
      <w:r>
        <w:rPr>
          <w:rFonts w:eastAsiaTheme="minorEastAsia"/>
          <w:i w:val="0"/>
          <w:noProof/>
          <w:sz w:val="24"/>
          <w:szCs w:val="24"/>
          <w:lang w:val="en-US"/>
        </w:rPr>
        <w:tab/>
      </w:r>
      <w:r>
        <w:rPr>
          <w:noProof/>
        </w:rPr>
        <w:t>Timing of Astronomical Events.</w:t>
      </w:r>
      <w:r>
        <w:rPr>
          <w:noProof/>
        </w:rPr>
        <w:tab/>
      </w:r>
      <w:r>
        <w:rPr>
          <w:noProof/>
        </w:rPr>
        <w:fldChar w:fldCharType="begin"/>
      </w:r>
      <w:r>
        <w:rPr>
          <w:noProof/>
        </w:rPr>
        <w:instrText xml:space="preserve"> PAGEREF _Toc456260773 \h </w:instrText>
      </w:r>
      <w:r>
        <w:rPr>
          <w:noProof/>
        </w:rPr>
      </w:r>
      <w:r>
        <w:rPr>
          <w:noProof/>
        </w:rPr>
        <w:fldChar w:fldCharType="separate"/>
      </w:r>
      <w:r>
        <w:rPr>
          <w:noProof/>
        </w:rPr>
        <w:t>6</w:t>
      </w:r>
      <w:r>
        <w:rPr>
          <w:noProof/>
        </w:rPr>
        <w:fldChar w:fldCharType="end"/>
      </w:r>
    </w:p>
    <w:p w14:paraId="59C02A02" w14:textId="77777777" w:rsidR="00D41146" w:rsidRDefault="00D41146">
      <w:pPr>
        <w:pStyle w:val="TableofFigures"/>
        <w:rPr>
          <w:rFonts w:eastAsiaTheme="minorEastAsia"/>
          <w:i w:val="0"/>
          <w:noProof/>
          <w:sz w:val="24"/>
          <w:szCs w:val="24"/>
          <w:lang w:val="en-US"/>
        </w:rPr>
      </w:pPr>
      <w:r>
        <w:rPr>
          <w:noProof/>
        </w:rPr>
        <w:t>Table 3</w:t>
      </w:r>
      <w:r>
        <w:rPr>
          <w:rFonts w:eastAsiaTheme="minorEastAsia"/>
          <w:i w:val="0"/>
          <w:noProof/>
          <w:sz w:val="24"/>
          <w:szCs w:val="24"/>
          <w:lang w:val="en-US"/>
        </w:rPr>
        <w:tab/>
      </w:r>
      <w:r>
        <w:rPr>
          <w:noProof/>
        </w:rPr>
        <w:t>Effect of suns elevation on ambient light level in fine weather.</w:t>
      </w:r>
      <w:r>
        <w:rPr>
          <w:noProof/>
        </w:rPr>
        <w:tab/>
      </w:r>
      <w:r>
        <w:rPr>
          <w:noProof/>
        </w:rPr>
        <w:fldChar w:fldCharType="begin"/>
      </w:r>
      <w:r>
        <w:rPr>
          <w:noProof/>
        </w:rPr>
        <w:instrText xml:space="preserve"> PAGEREF _Toc456260774 \h </w:instrText>
      </w:r>
      <w:r>
        <w:rPr>
          <w:noProof/>
        </w:rPr>
      </w:r>
      <w:r>
        <w:rPr>
          <w:noProof/>
        </w:rPr>
        <w:fldChar w:fldCharType="separate"/>
      </w:r>
      <w:r>
        <w:rPr>
          <w:noProof/>
        </w:rPr>
        <w:t>7</w:t>
      </w:r>
      <w:r>
        <w:rPr>
          <w:noProof/>
        </w:rPr>
        <w:fldChar w:fldCharType="end"/>
      </w:r>
    </w:p>
    <w:p w14:paraId="3C1884E4" w14:textId="77777777" w:rsidR="00D41146" w:rsidRDefault="00D41146">
      <w:pPr>
        <w:pStyle w:val="TableofFigures"/>
        <w:rPr>
          <w:rFonts w:eastAsiaTheme="minorEastAsia"/>
          <w:i w:val="0"/>
          <w:noProof/>
          <w:sz w:val="24"/>
          <w:szCs w:val="24"/>
          <w:lang w:val="en-US"/>
        </w:rPr>
      </w:pPr>
      <w:r>
        <w:rPr>
          <w:noProof/>
        </w:rPr>
        <w:t>Table 4</w:t>
      </w:r>
      <w:r>
        <w:rPr>
          <w:rFonts w:eastAsiaTheme="minorEastAsia"/>
          <w:i w:val="0"/>
          <w:noProof/>
          <w:sz w:val="24"/>
          <w:szCs w:val="24"/>
          <w:lang w:val="en-US"/>
        </w:rPr>
        <w:tab/>
      </w:r>
      <w:r>
        <w:rPr>
          <w:noProof/>
        </w:rPr>
        <w:t>Effect of measuring instrument orientation on measured light level</w:t>
      </w:r>
      <w:r>
        <w:rPr>
          <w:noProof/>
        </w:rPr>
        <w:tab/>
      </w:r>
      <w:r>
        <w:rPr>
          <w:noProof/>
        </w:rPr>
        <w:fldChar w:fldCharType="begin"/>
      </w:r>
      <w:r>
        <w:rPr>
          <w:noProof/>
        </w:rPr>
        <w:instrText xml:space="preserve"> PAGEREF _Toc456260775 \h </w:instrText>
      </w:r>
      <w:r>
        <w:rPr>
          <w:noProof/>
        </w:rPr>
      </w:r>
      <w:r>
        <w:rPr>
          <w:noProof/>
        </w:rPr>
        <w:fldChar w:fldCharType="separate"/>
      </w:r>
      <w:r>
        <w:rPr>
          <w:noProof/>
        </w:rPr>
        <w:t>8</w:t>
      </w:r>
      <w:r>
        <w:rPr>
          <w:noProof/>
        </w:rPr>
        <w:fldChar w:fldCharType="end"/>
      </w:r>
    </w:p>
    <w:p w14:paraId="13AEE377" w14:textId="77777777" w:rsidR="00D41146" w:rsidRDefault="00D41146">
      <w:pPr>
        <w:pStyle w:val="TableofFigures"/>
        <w:rPr>
          <w:rFonts w:eastAsiaTheme="minorEastAsia"/>
          <w:i w:val="0"/>
          <w:noProof/>
          <w:sz w:val="24"/>
          <w:szCs w:val="24"/>
          <w:lang w:val="en-US"/>
        </w:rPr>
      </w:pPr>
      <w:r>
        <w:rPr>
          <w:noProof/>
        </w:rPr>
        <w:t>Table 5</w:t>
      </w:r>
      <w:r>
        <w:rPr>
          <w:rFonts w:eastAsiaTheme="minorEastAsia"/>
          <w:i w:val="0"/>
          <w:noProof/>
          <w:sz w:val="24"/>
          <w:szCs w:val="24"/>
          <w:lang w:val="en-US"/>
        </w:rPr>
        <w:tab/>
      </w:r>
      <w:r>
        <w:rPr>
          <w:noProof/>
        </w:rPr>
        <w:t>Effect of measuring instrument orientation on measured light level</w:t>
      </w:r>
      <w:r>
        <w:rPr>
          <w:noProof/>
        </w:rPr>
        <w:tab/>
      </w:r>
      <w:r>
        <w:rPr>
          <w:noProof/>
        </w:rPr>
        <w:fldChar w:fldCharType="begin"/>
      </w:r>
      <w:r>
        <w:rPr>
          <w:noProof/>
        </w:rPr>
        <w:instrText xml:space="preserve"> PAGEREF _Toc456260776 \h </w:instrText>
      </w:r>
      <w:r>
        <w:rPr>
          <w:noProof/>
        </w:rPr>
      </w:r>
      <w:r>
        <w:rPr>
          <w:noProof/>
        </w:rPr>
        <w:fldChar w:fldCharType="separate"/>
      </w:r>
      <w:r>
        <w:rPr>
          <w:noProof/>
        </w:rPr>
        <w:t>9</w:t>
      </w:r>
      <w:r>
        <w:rPr>
          <w:noProof/>
        </w:rPr>
        <w:fldChar w:fldCharType="end"/>
      </w:r>
    </w:p>
    <w:p w14:paraId="37590E65" w14:textId="77777777" w:rsidR="00D41146" w:rsidRDefault="00D41146">
      <w:pPr>
        <w:pStyle w:val="TableofFigures"/>
        <w:rPr>
          <w:rFonts w:eastAsiaTheme="minorEastAsia"/>
          <w:i w:val="0"/>
          <w:noProof/>
          <w:sz w:val="24"/>
          <w:szCs w:val="24"/>
          <w:lang w:val="en-US"/>
        </w:rPr>
      </w:pPr>
      <w:r>
        <w:rPr>
          <w:noProof/>
        </w:rPr>
        <w:t>Table 6</w:t>
      </w:r>
      <w:r>
        <w:rPr>
          <w:rFonts w:eastAsiaTheme="minorEastAsia"/>
          <w:i w:val="0"/>
          <w:noProof/>
          <w:sz w:val="24"/>
          <w:szCs w:val="24"/>
          <w:lang w:val="en-US"/>
        </w:rPr>
        <w:tab/>
      </w:r>
      <w:r>
        <w:rPr>
          <w:noProof/>
        </w:rPr>
        <w:t>Period between Twilight Civil and Sunrise (elevation of the sun from -6°~ 0°)</w:t>
      </w:r>
      <w:r>
        <w:rPr>
          <w:noProof/>
        </w:rPr>
        <w:tab/>
      </w:r>
      <w:r>
        <w:rPr>
          <w:noProof/>
        </w:rPr>
        <w:fldChar w:fldCharType="begin"/>
      </w:r>
      <w:r>
        <w:rPr>
          <w:noProof/>
        </w:rPr>
        <w:instrText xml:space="preserve"> PAGEREF _Toc456260777 \h </w:instrText>
      </w:r>
      <w:r>
        <w:rPr>
          <w:noProof/>
        </w:rPr>
      </w:r>
      <w:r>
        <w:rPr>
          <w:noProof/>
        </w:rPr>
        <w:fldChar w:fldCharType="separate"/>
      </w:r>
      <w:r>
        <w:rPr>
          <w:noProof/>
        </w:rPr>
        <w:t>11</w:t>
      </w:r>
      <w:r>
        <w:rPr>
          <w:noProof/>
        </w:rPr>
        <w:fldChar w:fldCharType="end"/>
      </w:r>
    </w:p>
    <w:p w14:paraId="0850422D" w14:textId="77777777" w:rsidR="00161325" w:rsidRPr="00C91630" w:rsidRDefault="00923B4D" w:rsidP="00BA5754">
      <w:r>
        <w:fldChar w:fldCharType="end"/>
      </w:r>
    </w:p>
    <w:p w14:paraId="0A077019" w14:textId="77777777" w:rsidR="00994D97" w:rsidRDefault="00994D97" w:rsidP="00C9558A">
      <w:pPr>
        <w:pStyle w:val="ListofFigures"/>
      </w:pPr>
      <w:r w:rsidRPr="00441393">
        <w:t>List of Figures</w:t>
      </w:r>
    </w:p>
    <w:p w14:paraId="5353ECE4" w14:textId="77777777" w:rsidR="00D41146" w:rsidRDefault="00923B4D">
      <w:pPr>
        <w:pStyle w:val="TableofFigures"/>
        <w:rPr>
          <w:rFonts w:eastAsiaTheme="minorEastAsia"/>
          <w:i w:val="0"/>
          <w:noProof/>
          <w:sz w:val="24"/>
          <w:szCs w:val="24"/>
          <w:lang w:val="en-US"/>
        </w:rPr>
      </w:pPr>
      <w:r>
        <w:fldChar w:fldCharType="begin"/>
      </w:r>
      <w:r>
        <w:instrText xml:space="preserve"> TOC \t "Figure caption" \c </w:instrText>
      </w:r>
      <w:r>
        <w:fldChar w:fldCharType="separate"/>
      </w:r>
      <w:r w:rsidR="00D41146">
        <w:rPr>
          <w:noProof/>
        </w:rPr>
        <w:t>Figure 1</w:t>
      </w:r>
      <w:r w:rsidR="00D41146">
        <w:rPr>
          <w:rFonts w:eastAsiaTheme="minorEastAsia"/>
          <w:i w:val="0"/>
          <w:noProof/>
          <w:sz w:val="24"/>
          <w:szCs w:val="24"/>
          <w:lang w:val="en-US"/>
        </w:rPr>
        <w:tab/>
      </w:r>
      <w:r w:rsidR="00D41146">
        <w:rPr>
          <w:noProof/>
        </w:rPr>
        <w:t>Power spectrum of solar radiation versus photon energy and wavelength for different conditions (adopted from Jackson, 1975)</w:t>
      </w:r>
      <w:r w:rsidR="00D41146">
        <w:rPr>
          <w:noProof/>
        </w:rPr>
        <w:tab/>
      </w:r>
      <w:r w:rsidR="00D41146">
        <w:rPr>
          <w:noProof/>
        </w:rPr>
        <w:fldChar w:fldCharType="begin"/>
      </w:r>
      <w:r w:rsidR="00D41146">
        <w:rPr>
          <w:noProof/>
        </w:rPr>
        <w:instrText xml:space="preserve"> PAGEREF _Toc456260778 \h </w:instrText>
      </w:r>
      <w:r w:rsidR="00D41146">
        <w:rPr>
          <w:noProof/>
        </w:rPr>
      </w:r>
      <w:r w:rsidR="00D41146">
        <w:rPr>
          <w:noProof/>
        </w:rPr>
        <w:fldChar w:fldCharType="separate"/>
      </w:r>
      <w:r w:rsidR="00D41146">
        <w:rPr>
          <w:noProof/>
        </w:rPr>
        <w:t>13</w:t>
      </w:r>
      <w:r w:rsidR="00D41146">
        <w:rPr>
          <w:noProof/>
        </w:rPr>
        <w:fldChar w:fldCharType="end"/>
      </w:r>
    </w:p>
    <w:p w14:paraId="55B3C264" w14:textId="77777777" w:rsidR="00D41146" w:rsidRDefault="00D41146">
      <w:pPr>
        <w:pStyle w:val="TableofFigures"/>
        <w:rPr>
          <w:rFonts w:eastAsiaTheme="minorEastAsia"/>
          <w:i w:val="0"/>
          <w:noProof/>
          <w:sz w:val="24"/>
          <w:szCs w:val="24"/>
          <w:lang w:val="en-US"/>
        </w:rPr>
      </w:pPr>
      <w:r>
        <w:rPr>
          <w:noProof/>
        </w:rPr>
        <w:t>Figure 2</w:t>
      </w:r>
      <w:r>
        <w:rPr>
          <w:rFonts w:eastAsiaTheme="minorEastAsia"/>
          <w:i w:val="0"/>
          <w:noProof/>
          <w:sz w:val="24"/>
          <w:szCs w:val="24"/>
          <w:lang w:val="en-US"/>
        </w:rPr>
        <w:tab/>
      </w:r>
      <w:r>
        <w:rPr>
          <w:noProof/>
        </w:rPr>
        <w:t>Hysteresis in AtoN light switching</w:t>
      </w:r>
      <w:r>
        <w:rPr>
          <w:noProof/>
        </w:rPr>
        <w:tab/>
      </w:r>
      <w:r>
        <w:rPr>
          <w:noProof/>
        </w:rPr>
        <w:fldChar w:fldCharType="begin"/>
      </w:r>
      <w:r>
        <w:rPr>
          <w:noProof/>
        </w:rPr>
        <w:instrText xml:space="preserve"> PAGEREF _Toc456260779 \h </w:instrText>
      </w:r>
      <w:r>
        <w:rPr>
          <w:noProof/>
        </w:rPr>
      </w:r>
      <w:r>
        <w:rPr>
          <w:noProof/>
        </w:rPr>
        <w:fldChar w:fldCharType="separate"/>
      </w:r>
      <w:r>
        <w:rPr>
          <w:noProof/>
        </w:rPr>
        <w:t>14</w:t>
      </w:r>
      <w:r>
        <w:rPr>
          <w:noProof/>
        </w:rPr>
        <w:fldChar w:fldCharType="end"/>
      </w:r>
    </w:p>
    <w:p w14:paraId="53760A47" w14:textId="77777777" w:rsidR="005E4659" w:rsidRDefault="00923B4D" w:rsidP="00BA5754">
      <w:r>
        <w:fldChar w:fldCharType="end"/>
      </w:r>
    </w:p>
    <w:p w14:paraId="61D28333" w14:textId="5C34F2C2" w:rsidR="00B07717" w:rsidRPr="00D41146" w:rsidRDefault="00B07717" w:rsidP="007D1805">
      <w:pPr>
        <w:pStyle w:val="TableofFigures"/>
        <w:rPr>
          <w:i w:val="0"/>
        </w:rPr>
      </w:pPr>
    </w:p>
    <w:p w14:paraId="6400307D" w14:textId="77777777" w:rsidR="00790277" w:rsidRPr="0078486B" w:rsidRDefault="00790277" w:rsidP="003274DB">
      <w:pPr>
        <w:rPr>
          <w:lang w:val="fr-FR"/>
        </w:rPr>
        <w:sectPr w:rsidR="00790277" w:rsidRPr="0078486B" w:rsidSect="00C716E5">
          <w:headerReference w:type="default" r:id="rId17"/>
          <w:headerReference w:type="first" r:id="rId18"/>
          <w:footerReference w:type="first" r:id="rId19"/>
          <w:pgSz w:w="11906" w:h="16838" w:code="9"/>
          <w:pgMar w:top="567" w:right="794" w:bottom="567" w:left="907" w:header="850" w:footer="567" w:gutter="0"/>
          <w:cols w:space="708"/>
          <w:titlePg/>
          <w:docGrid w:linePitch="360"/>
        </w:sectPr>
      </w:pPr>
    </w:p>
    <w:p w14:paraId="76511A00" w14:textId="77777777" w:rsidR="004944C8" w:rsidRDefault="00ED4450" w:rsidP="00DE2814">
      <w:pPr>
        <w:pStyle w:val="Heading1"/>
      </w:pPr>
      <w:bookmarkStart w:id="6" w:name="_Toc456260728"/>
      <w:commentRangeStart w:id="7"/>
      <w:r>
        <w:lastRenderedPageBreak/>
        <w:t>INTRODUCTION</w:t>
      </w:r>
      <w:commentRangeEnd w:id="7"/>
      <w:r w:rsidR="00795637">
        <w:rPr>
          <w:rStyle w:val="CommentReference"/>
          <w:rFonts w:asciiTheme="minorHAnsi" w:eastAsiaTheme="minorHAnsi" w:hAnsiTheme="minorHAnsi" w:cstheme="minorBidi"/>
          <w:b w:val="0"/>
          <w:bCs w:val="0"/>
          <w:caps w:val="0"/>
          <w:color w:val="auto"/>
        </w:rPr>
        <w:commentReference w:id="7"/>
      </w:r>
      <w:bookmarkEnd w:id="6"/>
    </w:p>
    <w:p w14:paraId="205F761A" w14:textId="77777777" w:rsidR="004944C8" w:rsidRDefault="004944C8" w:rsidP="004944C8">
      <w:pPr>
        <w:pStyle w:val="Heading1separatationline"/>
      </w:pPr>
    </w:p>
    <w:p w14:paraId="2D490674" w14:textId="08598607" w:rsidR="005F0595" w:rsidRDefault="005F0595" w:rsidP="005F0595">
      <w:pPr>
        <w:pStyle w:val="BodyText"/>
      </w:pPr>
      <w:r>
        <w:t>The most important aspect of a primary or secondary battery powered system design is the calculatio</w:t>
      </w:r>
      <w:r w:rsidR="00310742">
        <w:t xml:space="preserve">n of the daily energy load </w:t>
      </w:r>
      <w:r w:rsidR="00310742">
        <w:fldChar w:fldCharType="begin"/>
      </w:r>
      <w:r w:rsidR="00310742">
        <w:instrText xml:space="preserve"> REF _Ref456263591 \r \h </w:instrText>
      </w:r>
      <w:r w:rsidR="00310742">
        <w:fldChar w:fldCharType="separate"/>
      </w:r>
      <w:r w:rsidR="00310742">
        <w:t>[4]</w:t>
      </w:r>
      <w:r w:rsidR="00310742">
        <w:fldChar w:fldCharType="end"/>
      </w:r>
      <w:r>
        <w:t xml:space="preserve">.  In order to conserve energy, AtoN lights which are only required during hours of darkness are switched off during daylight hours.  For lighted aids to navigation that only operate at night, the switch-on / switch-off times can be regulated by either time switches, GNSS synchronisation, a real time clock, photo-sensitive devices </w:t>
      </w:r>
      <w:r w:rsidRPr="005F0595">
        <w:rPr>
          <w:color w:val="0432FF"/>
        </w:rPr>
        <w:t>(da</w:t>
      </w:r>
      <w:r w:rsidR="0053646A">
        <w:rPr>
          <w:color w:val="0432FF"/>
        </w:rPr>
        <w:t xml:space="preserve">ylight switches, photosensors, cells, </w:t>
      </w:r>
      <w:r w:rsidRPr="005F0595">
        <w:rPr>
          <w:color w:val="0432FF"/>
        </w:rPr>
        <w:t xml:space="preserve">diodes or transistors, light dependent resistors </w:t>
      </w:r>
      <w:r w:rsidR="0053646A">
        <w:rPr>
          <w:color w:val="0432FF"/>
        </w:rPr>
        <w:t>(</w:t>
      </w:r>
      <w:r w:rsidRPr="005F0595">
        <w:rPr>
          <w:color w:val="0432FF"/>
        </w:rPr>
        <w:t>LDR</w:t>
      </w:r>
      <w:r w:rsidR="0053646A">
        <w:rPr>
          <w:color w:val="0432FF"/>
        </w:rPr>
        <w:t>)</w:t>
      </w:r>
      <w:r w:rsidRPr="005F0595">
        <w:rPr>
          <w:color w:val="0432FF"/>
        </w:rPr>
        <w:t>)</w:t>
      </w:r>
      <w:r>
        <w:t xml:space="preserve"> that are calibrated to correspond to a nominated illuminance level, and external systems.  </w:t>
      </w:r>
      <w:r w:rsidRPr="005F0595">
        <w:rPr>
          <w:color w:val="0432FF"/>
        </w:rPr>
        <w:t>Daylight dependent control of AtoN light operation is still the dominant method for activation or changing the luminous intensity (mode) from daytime to night time.</w:t>
      </w:r>
    </w:p>
    <w:p w14:paraId="658950CD" w14:textId="77777777" w:rsidR="005F0595" w:rsidRDefault="005F0595" w:rsidP="005F0595">
      <w:pPr>
        <w:pStyle w:val="BodyText"/>
      </w:pPr>
      <w:r>
        <w:t>In other applications, high power day time lights must be switched to lower intensity at night time in order to avoid glare, or lights may be switched on or intensity increased during periods of poor visibility in fog.</w:t>
      </w:r>
    </w:p>
    <w:p w14:paraId="5FEDBF4F" w14:textId="3A819BE9" w:rsidR="005F0595" w:rsidRDefault="005F0595" w:rsidP="005F0595">
      <w:pPr>
        <w:pStyle w:val="BodyText"/>
      </w:pPr>
      <w:r>
        <w:t xml:space="preserve">Time switch control switches the light on and off at pre-set times and requires a knowledge of the optimum switching time in morning and evening.  In addition, the time switch must have a solar dial facility, so that the set times are automatically adjusted as seasons and length of day vary.  Time switches cannot be used to switch the light on during periods of poor visibility. </w:t>
      </w:r>
      <w:r w:rsidR="0053646A">
        <w:t xml:space="preserve"> </w:t>
      </w:r>
      <w:r>
        <w:t>A manual switch or remote system may be used in overriding the light on and off during these times of poor visibility.</w:t>
      </w:r>
    </w:p>
    <w:p w14:paraId="3ED116B0" w14:textId="77777777" w:rsidR="005F0595" w:rsidRDefault="005F0595" w:rsidP="005F0595">
      <w:pPr>
        <w:pStyle w:val="BodyText"/>
      </w:pPr>
      <w:r>
        <w:t>Photosensitive devices do not suffer from these limitations.  Since operation is dependent on ambient light level, photosensitive switches automatically adjust to varying seasons and weather conditions.  They therefore provide the Mariner with the optimum AtoN service with minimum energy consumption</w:t>
      </w:r>
    </w:p>
    <w:p w14:paraId="7660215F" w14:textId="77777777" w:rsidR="005F0595" w:rsidRDefault="005F0595" w:rsidP="005F0595">
      <w:pPr>
        <w:pStyle w:val="BodyText"/>
      </w:pPr>
      <w:r>
        <w:t>There are however conflicting requirements when using photosensitive daylight switches.  If the selected ambient light level at which the light switches on is too high, the navigational light will be on for a long time.  Energy resources will be wasted and the operational life of lanterns will be shortened.  If the switching level is too low, the navigational light will not switch on until sometime later and will be turned off earlier, thereby reducing the effectiveness of the navigation mark in its aid-to-navigation function and increasing the hazard to vessels and the risk of collision.  In extreme cases bright moonlight may cause the light to switch off during the night if the switching level is set incorrectly.  The problem of later switching on is that heavy overcast may cause the light to switch on during daylight.</w:t>
      </w:r>
    </w:p>
    <w:p w14:paraId="60ED25A2" w14:textId="136126A6" w:rsidR="005F0595" w:rsidRDefault="005F0595" w:rsidP="005F0595">
      <w:pPr>
        <w:pStyle w:val="Heading2"/>
      </w:pPr>
      <w:bookmarkStart w:id="8" w:name="_Toc456260729"/>
      <w:r>
        <w:t>Scope</w:t>
      </w:r>
      <w:bookmarkEnd w:id="8"/>
    </w:p>
    <w:p w14:paraId="11145FD6" w14:textId="77777777" w:rsidR="005F0595" w:rsidRPr="005F0595" w:rsidRDefault="005F0595" w:rsidP="005F0595">
      <w:pPr>
        <w:pStyle w:val="Heading2separationline"/>
      </w:pPr>
    </w:p>
    <w:p w14:paraId="04C995E4" w14:textId="77777777" w:rsidR="005F0595" w:rsidRDefault="005F0595" w:rsidP="005F0595">
      <w:pPr>
        <w:pStyle w:val="BodyText"/>
      </w:pPr>
      <w:r>
        <w:t xml:space="preserve">This guideline has been developed to assist aids to navigation authorities when selecting </w:t>
      </w:r>
      <w:r w:rsidRPr="005F0595">
        <w:rPr>
          <w:color w:val="0432FF"/>
        </w:rPr>
        <w:t>methods for activation of AtoN lights</w:t>
      </w:r>
      <w:r>
        <w:t>, and measuring the ambient light levels at which AtoN lights should switch on and off.</w:t>
      </w:r>
    </w:p>
    <w:p w14:paraId="4487FDBB" w14:textId="55AD4AB1" w:rsidR="005F0595" w:rsidRDefault="005F0595" w:rsidP="005F0595">
      <w:pPr>
        <w:pStyle w:val="Heading1"/>
      </w:pPr>
      <w:bookmarkStart w:id="9" w:name="_Toc456260730"/>
      <w:r>
        <w:t>AMBIENT LIGHT LEVELS</w:t>
      </w:r>
      <w:bookmarkEnd w:id="9"/>
    </w:p>
    <w:p w14:paraId="741739BF" w14:textId="77777777" w:rsidR="005F0595" w:rsidRPr="005F0595" w:rsidRDefault="005F0595" w:rsidP="005F0595">
      <w:pPr>
        <w:pStyle w:val="Heading1separatationline"/>
      </w:pPr>
    </w:p>
    <w:p w14:paraId="301DC7BA" w14:textId="77777777" w:rsidR="005F0595" w:rsidRDefault="005F0595" w:rsidP="005F0595">
      <w:pPr>
        <w:pStyle w:val="BodyText"/>
      </w:pPr>
      <w:r>
        <w:t>The ambient light levels at which AtoN lights should switch on and off should be chosen so that the AtoN light switches on while the ambient light level is sufficiently high to allow safe navigation, while not switching on during overcast conditions when the AtoN is not necessary for safe navigation.  A number of studies have been carried out to assist this determination</w:t>
      </w:r>
    </w:p>
    <w:p w14:paraId="1BE6251D" w14:textId="0A01F897" w:rsidR="005F0595" w:rsidRDefault="005F0595" w:rsidP="005F0595">
      <w:pPr>
        <w:pStyle w:val="Heading2"/>
      </w:pPr>
      <w:bookmarkStart w:id="10" w:name="_Toc456260731"/>
      <w:r>
        <w:t>Typical ambient light levels</w:t>
      </w:r>
      <w:bookmarkEnd w:id="10"/>
    </w:p>
    <w:p w14:paraId="08AA67C4" w14:textId="77777777" w:rsidR="005F0595" w:rsidRPr="005F0595" w:rsidRDefault="005F0595" w:rsidP="005F0595">
      <w:pPr>
        <w:pStyle w:val="Heading2separationline"/>
      </w:pPr>
    </w:p>
    <w:p w14:paraId="672A961C" w14:textId="5045FF55" w:rsidR="005F0595" w:rsidRDefault="005F0595" w:rsidP="005F0595">
      <w:pPr>
        <w:pStyle w:val="BodyText"/>
      </w:pPr>
      <w:r>
        <w:t>Typical ambient light levels for different conditions are shown in</w:t>
      </w:r>
      <w:r w:rsidR="00087BE0">
        <w:t xml:space="preserve"> </w:t>
      </w:r>
      <w:r w:rsidR="00087BE0">
        <w:fldChar w:fldCharType="begin"/>
      </w:r>
      <w:r w:rsidR="00087BE0">
        <w:instrText xml:space="preserve"> REF _Ref456251645 \r \h </w:instrText>
      </w:r>
      <w:r w:rsidR="00087BE0">
        <w:fldChar w:fldCharType="separate"/>
      </w:r>
      <w:r w:rsidR="00087BE0">
        <w:t>Table 1</w:t>
      </w:r>
      <w:r w:rsidR="00087BE0">
        <w:fldChar w:fldCharType="end"/>
      </w:r>
      <w:r>
        <w:t>.</w:t>
      </w:r>
    </w:p>
    <w:p w14:paraId="52A2F3AF" w14:textId="77777777" w:rsidR="00C21A45" w:rsidRDefault="00C21A45">
      <w:pPr>
        <w:spacing w:after="200" w:line="276" w:lineRule="auto"/>
        <w:rPr>
          <w:b/>
          <w:bCs/>
          <w:i/>
          <w:color w:val="575756"/>
          <w:sz w:val="22"/>
          <w:u w:val="single"/>
        </w:rPr>
      </w:pPr>
      <w:bookmarkStart w:id="11" w:name="_Ref456251645"/>
      <w:r>
        <w:br w:type="page"/>
      </w:r>
    </w:p>
    <w:p w14:paraId="67CDA26F" w14:textId="0E364287" w:rsidR="005F0595" w:rsidRDefault="005F0595" w:rsidP="00087BE0">
      <w:pPr>
        <w:pStyle w:val="Tablecaption"/>
        <w:jc w:val="center"/>
      </w:pPr>
      <w:bookmarkStart w:id="12" w:name="_Toc456260772"/>
      <w:r>
        <w:lastRenderedPageBreak/>
        <w:t>Typical ambient light levels</w:t>
      </w:r>
      <w:bookmarkEnd w:id="11"/>
      <w:bookmarkEnd w:id="12"/>
    </w:p>
    <w:tbl>
      <w:tblPr>
        <w:tblW w:w="68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60"/>
        <w:gridCol w:w="2698"/>
      </w:tblGrid>
      <w:tr w:rsidR="00C21A45" w:rsidRPr="008F15D7" w14:paraId="071455F2" w14:textId="77777777" w:rsidTr="00C21A45">
        <w:trPr>
          <w:jc w:val="center"/>
        </w:trPr>
        <w:tc>
          <w:tcPr>
            <w:tcW w:w="4160" w:type="dxa"/>
          </w:tcPr>
          <w:p w14:paraId="0CAD7181" w14:textId="77777777" w:rsidR="00C21A45" w:rsidRPr="003F0486" w:rsidRDefault="00C21A45" w:rsidP="00C21A45">
            <w:pPr>
              <w:pStyle w:val="Tableheading"/>
            </w:pPr>
            <w:r w:rsidRPr="003F0486">
              <w:t>Conditions</w:t>
            </w:r>
          </w:p>
        </w:tc>
        <w:tc>
          <w:tcPr>
            <w:tcW w:w="2698" w:type="dxa"/>
          </w:tcPr>
          <w:p w14:paraId="74E81902" w14:textId="77777777" w:rsidR="00C21A45" w:rsidRPr="003F0486" w:rsidRDefault="00C21A45" w:rsidP="00C21A45">
            <w:pPr>
              <w:pStyle w:val="Tableheading"/>
            </w:pPr>
            <w:r w:rsidRPr="003F0486">
              <w:t>Ambient light levels (lux)</w:t>
            </w:r>
          </w:p>
        </w:tc>
      </w:tr>
      <w:tr w:rsidR="00C21A45" w:rsidRPr="008F15D7" w14:paraId="23D35EB3" w14:textId="77777777" w:rsidTr="00C21A45">
        <w:trPr>
          <w:jc w:val="center"/>
        </w:trPr>
        <w:tc>
          <w:tcPr>
            <w:tcW w:w="4160" w:type="dxa"/>
          </w:tcPr>
          <w:p w14:paraId="3231CDE7" w14:textId="77777777" w:rsidR="00C21A45" w:rsidRPr="003F0486" w:rsidRDefault="00C21A45" w:rsidP="00C21A45">
            <w:pPr>
              <w:pStyle w:val="Tabletext"/>
            </w:pPr>
            <w:r w:rsidRPr="003F0486">
              <w:t>Sunlight Direct Illumination</w:t>
            </w:r>
          </w:p>
        </w:tc>
        <w:tc>
          <w:tcPr>
            <w:tcW w:w="2698" w:type="dxa"/>
          </w:tcPr>
          <w:p w14:paraId="3BB4D81B" w14:textId="77777777" w:rsidR="00C21A45" w:rsidRPr="003F0486" w:rsidRDefault="00C21A45" w:rsidP="00C21A45">
            <w:pPr>
              <w:pStyle w:val="Tabletext"/>
            </w:pPr>
            <w:r w:rsidRPr="003F0486">
              <w:t>1×10</w:t>
            </w:r>
            <w:r w:rsidRPr="003F0486">
              <w:rPr>
                <w:vertAlign w:val="superscript"/>
              </w:rPr>
              <w:t xml:space="preserve">5   </w:t>
            </w:r>
            <w:r w:rsidRPr="003F0486">
              <w:t>~  1.3×10</w:t>
            </w:r>
            <w:r w:rsidRPr="003F0486">
              <w:rPr>
                <w:vertAlign w:val="superscript"/>
              </w:rPr>
              <w:t>5</w:t>
            </w:r>
          </w:p>
        </w:tc>
      </w:tr>
      <w:tr w:rsidR="00C21A45" w:rsidRPr="008F15D7" w14:paraId="507622C1" w14:textId="77777777" w:rsidTr="00C21A45">
        <w:trPr>
          <w:jc w:val="center"/>
        </w:trPr>
        <w:tc>
          <w:tcPr>
            <w:tcW w:w="4160" w:type="dxa"/>
          </w:tcPr>
          <w:p w14:paraId="7EE4B92A" w14:textId="77777777" w:rsidR="00C21A45" w:rsidRPr="003F0486" w:rsidRDefault="00C21A45" w:rsidP="00C21A45">
            <w:pPr>
              <w:pStyle w:val="Tabletext"/>
            </w:pPr>
            <w:r w:rsidRPr="003F0486">
              <w:t>Sunny Days in the Daytime</w:t>
            </w:r>
          </w:p>
        </w:tc>
        <w:tc>
          <w:tcPr>
            <w:tcW w:w="2698" w:type="dxa"/>
          </w:tcPr>
          <w:p w14:paraId="27A06CAE" w14:textId="77777777" w:rsidR="00C21A45" w:rsidRPr="003F0486" w:rsidRDefault="00C21A45" w:rsidP="00C21A45">
            <w:pPr>
              <w:pStyle w:val="Tabletext"/>
            </w:pPr>
            <w:r w:rsidRPr="003F0486">
              <w:t>1×10</w:t>
            </w:r>
            <w:r w:rsidRPr="003F0486">
              <w:rPr>
                <w:vertAlign w:val="superscript"/>
              </w:rPr>
              <w:t xml:space="preserve">4   </w:t>
            </w:r>
            <w:r w:rsidRPr="003F0486">
              <w:t>~  2×10</w:t>
            </w:r>
            <w:r w:rsidRPr="003F0486">
              <w:rPr>
                <w:vertAlign w:val="superscript"/>
              </w:rPr>
              <w:t>4</w:t>
            </w:r>
          </w:p>
        </w:tc>
      </w:tr>
      <w:tr w:rsidR="00C21A45" w:rsidRPr="008F15D7" w14:paraId="153ADFD3" w14:textId="77777777" w:rsidTr="00C21A45">
        <w:trPr>
          <w:jc w:val="center"/>
        </w:trPr>
        <w:tc>
          <w:tcPr>
            <w:tcW w:w="4160" w:type="dxa"/>
          </w:tcPr>
          <w:p w14:paraId="5F203442" w14:textId="77777777" w:rsidR="00C21A45" w:rsidRPr="003F0486" w:rsidRDefault="00C21A45" w:rsidP="00C21A45">
            <w:pPr>
              <w:pStyle w:val="Tabletext"/>
            </w:pPr>
            <w:r w:rsidRPr="003F0486">
              <w:t>Cloudy Day</w:t>
            </w:r>
          </w:p>
        </w:tc>
        <w:tc>
          <w:tcPr>
            <w:tcW w:w="2698" w:type="dxa"/>
          </w:tcPr>
          <w:p w14:paraId="7181A243" w14:textId="77777777" w:rsidR="00C21A45" w:rsidRPr="003F0486" w:rsidRDefault="00C21A45" w:rsidP="00C21A45">
            <w:pPr>
              <w:pStyle w:val="Tabletext"/>
            </w:pPr>
            <w:r w:rsidRPr="003F0486">
              <w:t>10</w:t>
            </w:r>
            <w:r w:rsidRPr="003F0486">
              <w:rPr>
                <w:vertAlign w:val="superscript"/>
              </w:rPr>
              <w:t>3</w:t>
            </w:r>
          </w:p>
        </w:tc>
      </w:tr>
      <w:tr w:rsidR="00C21A45" w:rsidRPr="008F15D7" w14:paraId="55A98D8A" w14:textId="77777777" w:rsidTr="00C21A45">
        <w:trPr>
          <w:jc w:val="center"/>
        </w:trPr>
        <w:tc>
          <w:tcPr>
            <w:tcW w:w="4160" w:type="dxa"/>
          </w:tcPr>
          <w:p w14:paraId="0EA96252" w14:textId="77777777" w:rsidR="00C21A45" w:rsidRPr="003F0486" w:rsidRDefault="00C21A45" w:rsidP="00C21A45">
            <w:pPr>
              <w:pStyle w:val="Tabletext"/>
            </w:pPr>
            <w:r w:rsidRPr="003F0486">
              <w:t>Wholly Cloudy Day</w:t>
            </w:r>
          </w:p>
        </w:tc>
        <w:tc>
          <w:tcPr>
            <w:tcW w:w="2698" w:type="dxa"/>
          </w:tcPr>
          <w:p w14:paraId="132D8DE7" w14:textId="77777777" w:rsidR="00C21A45" w:rsidRPr="003F0486" w:rsidRDefault="00C21A45" w:rsidP="00C21A45">
            <w:pPr>
              <w:pStyle w:val="Tabletext"/>
            </w:pPr>
            <w:r w:rsidRPr="003F0486">
              <w:t>10</w:t>
            </w:r>
            <w:r w:rsidRPr="003F0486">
              <w:rPr>
                <w:vertAlign w:val="superscript"/>
              </w:rPr>
              <w:t>2</w:t>
            </w:r>
          </w:p>
        </w:tc>
      </w:tr>
      <w:tr w:rsidR="00C21A45" w:rsidRPr="008F15D7" w14:paraId="4E600017" w14:textId="77777777" w:rsidTr="00C21A45">
        <w:trPr>
          <w:jc w:val="center"/>
        </w:trPr>
        <w:tc>
          <w:tcPr>
            <w:tcW w:w="4160" w:type="dxa"/>
          </w:tcPr>
          <w:p w14:paraId="64A7D0EE" w14:textId="77777777" w:rsidR="00C21A45" w:rsidRPr="003F0486" w:rsidRDefault="00C21A45" w:rsidP="00C21A45">
            <w:pPr>
              <w:pStyle w:val="Tabletext"/>
            </w:pPr>
            <w:r w:rsidRPr="003F0486">
              <w:t>Civil Twilight Shadow</w:t>
            </w:r>
          </w:p>
        </w:tc>
        <w:tc>
          <w:tcPr>
            <w:tcW w:w="2698" w:type="dxa"/>
          </w:tcPr>
          <w:p w14:paraId="15072696" w14:textId="77777777" w:rsidR="00C21A45" w:rsidRPr="003F0486" w:rsidRDefault="00C21A45" w:rsidP="00C21A45">
            <w:pPr>
              <w:pStyle w:val="Tabletext"/>
            </w:pPr>
            <w:r w:rsidRPr="003F0486">
              <w:t>10</w:t>
            </w:r>
          </w:p>
        </w:tc>
      </w:tr>
      <w:tr w:rsidR="00C21A45" w:rsidRPr="008F15D7" w14:paraId="5DB42298" w14:textId="77777777" w:rsidTr="00C21A45">
        <w:trPr>
          <w:jc w:val="center"/>
        </w:trPr>
        <w:tc>
          <w:tcPr>
            <w:tcW w:w="4160" w:type="dxa"/>
          </w:tcPr>
          <w:p w14:paraId="53F043A7" w14:textId="77777777" w:rsidR="00C21A45" w:rsidRPr="003F0486" w:rsidRDefault="00C21A45" w:rsidP="00C21A45">
            <w:pPr>
              <w:pStyle w:val="Tabletext"/>
            </w:pPr>
            <w:r w:rsidRPr="003F0486">
              <w:t>Dark Twilight Shadow</w:t>
            </w:r>
          </w:p>
        </w:tc>
        <w:tc>
          <w:tcPr>
            <w:tcW w:w="2698" w:type="dxa"/>
          </w:tcPr>
          <w:p w14:paraId="43603A94" w14:textId="77777777" w:rsidR="00C21A45" w:rsidRPr="003F0486" w:rsidRDefault="00C21A45" w:rsidP="00C21A45">
            <w:pPr>
              <w:pStyle w:val="Tabletext"/>
            </w:pPr>
            <w:r w:rsidRPr="003F0486">
              <w:t>1</w:t>
            </w:r>
          </w:p>
        </w:tc>
      </w:tr>
      <w:tr w:rsidR="00C21A45" w:rsidRPr="008F15D7" w14:paraId="49396BF6" w14:textId="77777777" w:rsidTr="00C21A45">
        <w:trPr>
          <w:jc w:val="center"/>
        </w:trPr>
        <w:tc>
          <w:tcPr>
            <w:tcW w:w="4160" w:type="dxa"/>
          </w:tcPr>
          <w:p w14:paraId="62A01176" w14:textId="77777777" w:rsidR="00C21A45" w:rsidRPr="003F0486" w:rsidRDefault="00C21A45" w:rsidP="00C21A45">
            <w:pPr>
              <w:pStyle w:val="Tabletext"/>
            </w:pPr>
            <w:r w:rsidRPr="003F0486">
              <w:t>Full Moon</w:t>
            </w:r>
          </w:p>
        </w:tc>
        <w:tc>
          <w:tcPr>
            <w:tcW w:w="2698" w:type="dxa"/>
          </w:tcPr>
          <w:p w14:paraId="31CAB974" w14:textId="77777777" w:rsidR="00C21A45" w:rsidRPr="003F0486" w:rsidRDefault="00C21A45" w:rsidP="00C21A45">
            <w:pPr>
              <w:pStyle w:val="Tabletext"/>
            </w:pPr>
            <w:r w:rsidRPr="003F0486">
              <w:t>10</w:t>
            </w:r>
            <w:r w:rsidRPr="003F0486">
              <w:rPr>
                <w:vertAlign w:val="superscript"/>
              </w:rPr>
              <w:t>-1</w:t>
            </w:r>
          </w:p>
        </w:tc>
      </w:tr>
      <w:tr w:rsidR="00C21A45" w:rsidRPr="008F15D7" w14:paraId="2A788AEB" w14:textId="77777777" w:rsidTr="00C21A45">
        <w:trPr>
          <w:jc w:val="center"/>
        </w:trPr>
        <w:tc>
          <w:tcPr>
            <w:tcW w:w="4160" w:type="dxa"/>
          </w:tcPr>
          <w:p w14:paraId="3AEF8785" w14:textId="77777777" w:rsidR="00C21A45" w:rsidRPr="003F0486" w:rsidRDefault="00C21A45" w:rsidP="00C21A45">
            <w:pPr>
              <w:pStyle w:val="Tabletext"/>
            </w:pPr>
            <w:r w:rsidRPr="003F0486">
              <w:t>The Moon at the First Quarter (or The Moon at the Third Quarter)</w:t>
            </w:r>
          </w:p>
        </w:tc>
        <w:tc>
          <w:tcPr>
            <w:tcW w:w="2698" w:type="dxa"/>
          </w:tcPr>
          <w:p w14:paraId="122EDA47" w14:textId="77777777" w:rsidR="00C21A45" w:rsidRPr="003F0486" w:rsidRDefault="00C21A45" w:rsidP="00C21A45">
            <w:pPr>
              <w:pStyle w:val="Tabletext"/>
            </w:pPr>
            <w:r w:rsidRPr="003F0486">
              <w:t>10</w:t>
            </w:r>
            <w:r w:rsidRPr="003F0486">
              <w:rPr>
                <w:vertAlign w:val="superscript"/>
              </w:rPr>
              <w:t>-2</w:t>
            </w:r>
          </w:p>
        </w:tc>
      </w:tr>
      <w:tr w:rsidR="00C21A45" w:rsidRPr="008F15D7" w14:paraId="7E33B67B" w14:textId="77777777" w:rsidTr="00C21A45">
        <w:trPr>
          <w:jc w:val="center"/>
        </w:trPr>
        <w:tc>
          <w:tcPr>
            <w:tcW w:w="4160" w:type="dxa"/>
          </w:tcPr>
          <w:p w14:paraId="6D762AE4" w14:textId="77777777" w:rsidR="00C21A45" w:rsidRPr="003F0486" w:rsidRDefault="00C21A45" w:rsidP="00C21A45">
            <w:pPr>
              <w:pStyle w:val="Tabletext"/>
            </w:pPr>
            <w:r w:rsidRPr="003F0486">
              <w:t>Bright Sky Without Moon</w:t>
            </w:r>
          </w:p>
        </w:tc>
        <w:tc>
          <w:tcPr>
            <w:tcW w:w="2698" w:type="dxa"/>
          </w:tcPr>
          <w:p w14:paraId="69585EA4" w14:textId="77777777" w:rsidR="00C21A45" w:rsidRPr="003F0486" w:rsidRDefault="00C21A45" w:rsidP="00C21A45">
            <w:pPr>
              <w:pStyle w:val="Tabletext"/>
            </w:pPr>
            <w:r w:rsidRPr="003F0486">
              <w:t>10</w:t>
            </w:r>
            <w:r w:rsidRPr="003F0486">
              <w:rPr>
                <w:vertAlign w:val="superscript"/>
              </w:rPr>
              <w:t>-3</w:t>
            </w:r>
          </w:p>
        </w:tc>
      </w:tr>
      <w:tr w:rsidR="00C21A45" w:rsidRPr="008F15D7" w14:paraId="25141354" w14:textId="77777777" w:rsidTr="00C21A45">
        <w:trPr>
          <w:jc w:val="center"/>
        </w:trPr>
        <w:tc>
          <w:tcPr>
            <w:tcW w:w="4160" w:type="dxa"/>
          </w:tcPr>
          <w:p w14:paraId="20EC8505" w14:textId="77777777" w:rsidR="00C21A45" w:rsidRPr="003F0486" w:rsidRDefault="00C21A45" w:rsidP="00C21A45">
            <w:pPr>
              <w:pStyle w:val="Tabletext"/>
            </w:pPr>
            <w:r w:rsidRPr="003F0486">
              <w:t>Cloudy Sky Without Moon</w:t>
            </w:r>
          </w:p>
        </w:tc>
        <w:tc>
          <w:tcPr>
            <w:tcW w:w="2698" w:type="dxa"/>
          </w:tcPr>
          <w:p w14:paraId="2CB7DFDE" w14:textId="77777777" w:rsidR="00C21A45" w:rsidRPr="003F0486" w:rsidRDefault="00C21A45" w:rsidP="00C21A45">
            <w:pPr>
              <w:pStyle w:val="Tabletext"/>
            </w:pPr>
            <w:r w:rsidRPr="003F0486">
              <w:t>10</w:t>
            </w:r>
            <w:r w:rsidRPr="003F0486">
              <w:rPr>
                <w:vertAlign w:val="superscript"/>
              </w:rPr>
              <w:t>-4</w:t>
            </w:r>
          </w:p>
        </w:tc>
      </w:tr>
    </w:tbl>
    <w:p w14:paraId="225A4E2A" w14:textId="77777777" w:rsidR="00C21A45" w:rsidRDefault="00C21A45" w:rsidP="00C21A45"/>
    <w:p w14:paraId="3BD8F737" w14:textId="46EA375A" w:rsidR="00C21A45" w:rsidRDefault="00C21A45" w:rsidP="00C21A45">
      <w:pPr>
        <w:pStyle w:val="Heading2"/>
      </w:pPr>
      <w:bookmarkStart w:id="13" w:name="_Ref456253829"/>
      <w:bookmarkStart w:id="14" w:name="_Toc456260732"/>
      <w:r>
        <w:t>Timing of Astronomical Events</w:t>
      </w:r>
      <w:bookmarkEnd w:id="13"/>
      <w:bookmarkEnd w:id="14"/>
    </w:p>
    <w:p w14:paraId="65497863" w14:textId="77777777" w:rsidR="00C21A45" w:rsidRPr="00C21A45" w:rsidRDefault="00C21A45" w:rsidP="00C21A45">
      <w:pPr>
        <w:pStyle w:val="Heading2separationline"/>
      </w:pPr>
    </w:p>
    <w:p w14:paraId="0D90D479" w14:textId="09C3B61E" w:rsidR="00C21A45" w:rsidRDefault="00C21A45" w:rsidP="00C21A45">
      <w:pPr>
        <w:pStyle w:val="BodyText"/>
      </w:pPr>
      <w:r>
        <w:t xml:space="preserve">The astronomical events that define the transitions from day to night are shown in </w:t>
      </w:r>
      <w:r>
        <w:fldChar w:fldCharType="begin"/>
      </w:r>
      <w:r>
        <w:instrText xml:space="preserve"> REF _Ref456252041 \r \h </w:instrText>
      </w:r>
      <w:r>
        <w:fldChar w:fldCharType="separate"/>
      </w:r>
      <w:r>
        <w:t>Table 2</w:t>
      </w:r>
      <w:r>
        <w:fldChar w:fldCharType="end"/>
      </w:r>
      <w:r>
        <w:rPr>
          <w:rStyle w:val="FootnoteReference"/>
        </w:rPr>
        <w:footnoteReference w:id="1"/>
      </w:r>
    </w:p>
    <w:p w14:paraId="0833D11F" w14:textId="4E9C5777" w:rsidR="00C21A45" w:rsidRDefault="00C21A45" w:rsidP="00C21A45">
      <w:pPr>
        <w:pStyle w:val="Tablecaption"/>
        <w:jc w:val="center"/>
      </w:pPr>
      <w:bookmarkStart w:id="15" w:name="_Ref456252041"/>
      <w:bookmarkStart w:id="16" w:name="_Toc456260773"/>
      <w:r>
        <w:t>Timing of Astronomical Events.</w:t>
      </w:r>
      <w:bookmarkEnd w:id="15"/>
      <w:bookmarkEnd w:id="16"/>
    </w:p>
    <w:tbl>
      <w:tblPr>
        <w:tblW w:w="9445" w:type="dxa"/>
        <w:tblInd w:w="468"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1805"/>
        <w:gridCol w:w="2306"/>
        <w:gridCol w:w="1417"/>
        <w:gridCol w:w="3917"/>
      </w:tblGrid>
      <w:tr w:rsidR="005B03CA" w:rsidRPr="008F15D7" w14:paraId="04D980E4" w14:textId="77777777" w:rsidTr="005B03CA">
        <w:trPr>
          <w:tblHeader/>
        </w:trPr>
        <w:tc>
          <w:tcPr>
            <w:tcW w:w="1805" w:type="dxa"/>
            <w:vAlign w:val="center"/>
          </w:tcPr>
          <w:p w14:paraId="12449567" w14:textId="77777777" w:rsidR="005B03CA" w:rsidRPr="008F15D7" w:rsidRDefault="005B03CA" w:rsidP="005B03CA">
            <w:pPr>
              <w:pStyle w:val="Tableheading"/>
            </w:pPr>
            <w:r w:rsidRPr="008F15D7">
              <w:t>Event</w:t>
            </w:r>
          </w:p>
        </w:tc>
        <w:tc>
          <w:tcPr>
            <w:tcW w:w="2306" w:type="dxa"/>
            <w:vAlign w:val="center"/>
          </w:tcPr>
          <w:p w14:paraId="6C245E6A" w14:textId="77777777" w:rsidR="005B03CA" w:rsidRPr="008F15D7" w:rsidRDefault="005B03CA" w:rsidP="005B03CA">
            <w:pPr>
              <w:pStyle w:val="Tableheading"/>
            </w:pPr>
            <w:r w:rsidRPr="008F15D7">
              <w:t>Condition</w:t>
            </w:r>
          </w:p>
        </w:tc>
        <w:tc>
          <w:tcPr>
            <w:tcW w:w="1417" w:type="dxa"/>
            <w:vAlign w:val="center"/>
          </w:tcPr>
          <w:p w14:paraId="4A470C15" w14:textId="77777777" w:rsidR="005B03CA" w:rsidRPr="008F15D7" w:rsidRDefault="005B03CA" w:rsidP="005B03CA">
            <w:pPr>
              <w:pStyle w:val="Tableheading"/>
            </w:pPr>
            <w:r w:rsidRPr="008F15D7">
              <w:t>Typical Illumination</w:t>
            </w:r>
          </w:p>
          <w:p w14:paraId="22A759F9" w14:textId="77777777" w:rsidR="005B03CA" w:rsidRPr="008F15D7" w:rsidRDefault="005B03CA" w:rsidP="005B03CA">
            <w:pPr>
              <w:pStyle w:val="Tableheading"/>
            </w:pPr>
            <w:r w:rsidRPr="008F15D7">
              <w:t>(lux)</w:t>
            </w:r>
          </w:p>
        </w:tc>
        <w:tc>
          <w:tcPr>
            <w:tcW w:w="3917" w:type="dxa"/>
            <w:vAlign w:val="center"/>
          </w:tcPr>
          <w:p w14:paraId="09335EDB" w14:textId="77777777" w:rsidR="005B03CA" w:rsidRPr="008F15D7" w:rsidRDefault="005B03CA" w:rsidP="005B03CA">
            <w:pPr>
              <w:pStyle w:val="Tableheading"/>
            </w:pPr>
            <w:r w:rsidRPr="008F15D7">
              <w:t>Comment</w:t>
            </w:r>
          </w:p>
          <w:p w14:paraId="12CAB048" w14:textId="77777777" w:rsidR="005B03CA" w:rsidRPr="008F15D7" w:rsidRDefault="005B03CA" w:rsidP="005B03CA">
            <w:pPr>
              <w:pStyle w:val="Tableheading"/>
            </w:pPr>
            <w:r w:rsidRPr="008F15D7">
              <w:t>(Assuming the absence of moonlight, artificial lighting or adverse atmospheric conditions)</w:t>
            </w:r>
          </w:p>
        </w:tc>
      </w:tr>
      <w:tr w:rsidR="005B03CA" w:rsidRPr="008F15D7" w14:paraId="5BEE96EF" w14:textId="77777777" w:rsidTr="005B03CA">
        <w:tc>
          <w:tcPr>
            <w:tcW w:w="1805" w:type="dxa"/>
          </w:tcPr>
          <w:p w14:paraId="2732704A" w14:textId="77777777" w:rsidR="005B03CA" w:rsidRPr="008F15D7" w:rsidRDefault="005B03CA" w:rsidP="005B03CA">
            <w:pPr>
              <w:pStyle w:val="Tabletext"/>
            </w:pPr>
            <w:r w:rsidRPr="008F15D7">
              <w:t>Sunset/Sunrise</w:t>
            </w:r>
          </w:p>
        </w:tc>
        <w:tc>
          <w:tcPr>
            <w:tcW w:w="2306" w:type="dxa"/>
          </w:tcPr>
          <w:p w14:paraId="550A88F8" w14:textId="77777777" w:rsidR="005B03CA" w:rsidRPr="008F15D7" w:rsidRDefault="005B03CA" w:rsidP="005B03CA">
            <w:pPr>
              <w:pStyle w:val="Tabletext"/>
            </w:pPr>
            <w:r w:rsidRPr="008F15D7">
              <w:t>Upper edge of the sun’s disc is coincident with the horizon.</w:t>
            </w:r>
          </w:p>
        </w:tc>
        <w:tc>
          <w:tcPr>
            <w:tcW w:w="1417" w:type="dxa"/>
          </w:tcPr>
          <w:p w14:paraId="103573E1" w14:textId="77777777" w:rsidR="005B03CA" w:rsidRPr="008F15D7" w:rsidRDefault="005B03CA" w:rsidP="005B03CA">
            <w:pPr>
              <w:pStyle w:val="Tabletext"/>
            </w:pPr>
            <w:r w:rsidRPr="008F15D7">
              <w:t>600</w:t>
            </w:r>
          </w:p>
        </w:tc>
        <w:tc>
          <w:tcPr>
            <w:tcW w:w="3917" w:type="dxa"/>
          </w:tcPr>
          <w:p w14:paraId="6DAB33C9" w14:textId="77777777" w:rsidR="005B03CA" w:rsidRPr="008F15D7" w:rsidRDefault="005B03CA" w:rsidP="005B03CA">
            <w:pPr>
              <w:pStyle w:val="Tabletext"/>
            </w:pPr>
          </w:p>
        </w:tc>
      </w:tr>
      <w:tr w:rsidR="005B03CA" w:rsidRPr="008F15D7" w14:paraId="44A8519F" w14:textId="77777777" w:rsidTr="005B03CA">
        <w:tc>
          <w:tcPr>
            <w:tcW w:w="1805" w:type="dxa"/>
          </w:tcPr>
          <w:p w14:paraId="6B2144D5" w14:textId="77777777" w:rsidR="005B03CA" w:rsidRPr="008F15D7" w:rsidRDefault="005B03CA" w:rsidP="005B03CA">
            <w:pPr>
              <w:pStyle w:val="Tabletext"/>
            </w:pPr>
            <w:r w:rsidRPr="008F15D7">
              <w:t xml:space="preserve">Civil Twilight </w:t>
            </w:r>
          </w:p>
          <w:p w14:paraId="765AA2CD" w14:textId="77777777" w:rsidR="005B03CA" w:rsidRPr="008F15D7" w:rsidRDefault="005B03CA" w:rsidP="005B03CA">
            <w:pPr>
              <w:pStyle w:val="Tabletext"/>
            </w:pPr>
            <w:r w:rsidRPr="008F15D7">
              <w:t>(beginning / ending)</w:t>
            </w:r>
          </w:p>
        </w:tc>
        <w:tc>
          <w:tcPr>
            <w:tcW w:w="2306" w:type="dxa"/>
          </w:tcPr>
          <w:p w14:paraId="0E248365" w14:textId="77777777" w:rsidR="005B03CA" w:rsidRPr="008F15D7" w:rsidRDefault="005B03CA" w:rsidP="005B03CA">
            <w:pPr>
              <w:pStyle w:val="Tabletext"/>
            </w:pPr>
            <w:r w:rsidRPr="008F15D7">
              <w:t>Centre of the sun is at a depression angle of six (6) degrees below the horizon.</w:t>
            </w:r>
          </w:p>
        </w:tc>
        <w:tc>
          <w:tcPr>
            <w:tcW w:w="1417" w:type="dxa"/>
          </w:tcPr>
          <w:p w14:paraId="29D162FB" w14:textId="77777777" w:rsidR="005B03CA" w:rsidRPr="008F15D7" w:rsidRDefault="005B03CA" w:rsidP="005B03CA">
            <w:pPr>
              <w:pStyle w:val="Tabletext"/>
            </w:pPr>
            <w:r w:rsidRPr="008F15D7">
              <w:t>6</w:t>
            </w:r>
          </w:p>
        </w:tc>
        <w:tc>
          <w:tcPr>
            <w:tcW w:w="3917" w:type="dxa"/>
          </w:tcPr>
          <w:p w14:paraId="60CEEDE1" w14:textId="77777777" w:rsidR="005B03CA" w:rsidRPr="008F15D7" w:rsidRDefault="005B03CA" w:rsidP="005B03CA">
            <w:pPr>
              <w:pStyle w:val="Tabletext"/>
            </w:pPr>
            <w:r w:rsidRPr="008F15D7">
              <w:t xml:space="preserve">Illumination is sufficient for large objects to be seen but no detail is discernible.  </w:t>
            </w:r>
          </w:p>
          <w:p w14:paraId="7D88C180" w14:textId="1DA149FF" w:rsidR="005B03CA" w:rsidRPr="008F15D7" w:rsidRDefault="005B03CA" w:rsidP="005B03CA">
            <w:pPr>
              <w:pStyle w:val="Tabletext"/>
            </w:pPr>
            <w:r w:rsidRPr="008F15D7">
              <w:t>The brightest stars and planets can be seen</w:t>
            </w:r>
            <w:r w:rsidR="00BD7019">
              <w:t>.</w:t>
            </w:r>
          </w:p>
          <w:p w14:paraId="027459DE" w14:textId="77777777" w:rsidR="005B03CA" w:rsidRPr="008F15D7" w:rsidRDefault="005B03CA" w:rsidP="005B03CA">
            <w:pPr>
              <w:pStyle w:val="Tabletext"/>
            </w:pPr>
            <w:r w:rsidRPr="008F15D7">
              <w:t>For navigation at sea, the sea horizon is clearly defined.</w:t>
            </w:r>
          </w:p>
        </w:tc>
      </w:tr>
      <w:tr w:rsidR="005B03CA" w:rsidRPr="008F15D7" w14:paraId="7FBDFC33" w14:textId="77777777" w:rsidTr="005B03CA">
        <w:tc>
          <w:tcPr>
            <w:tcW w:w="1805" w:type="dxa"/>
          </w:tcPr>
          <w:p w14:paraId="08500E8B" w14:textId="77777777" w:rsidR="005B03CA" w:rsidRPr="008F15D7" w:rsidRDefault="005B03CA" w:rsidP="005B03CA">
            <w:pPr>
              <w:pStyle w:val="Tabletext"/>
            </w:pPr>
            <w:r w:rsidRPr="008F15D7">
              <w:t>Nautical Twilight (beginning / ending)</w:t>
            </w:r>
          </w:p>
        </w:tc>
        <w:tc>
          <w:tcPr>
            <w:tcW w:w="2306" w:type="dxa"/>
          </w:tcPr>
          <w:p w14:paraId="024AA372" w14:textId="77777777" w:rsidR="005B03CA" w:rsidRPr="008F15D7" w:rsidRDefault="005B03CA" w:rsidP="005B03CA">
            <w:pPr>
              <w:pStyle w:val="Tabletext"/>
            </w:pPr>
            <w:r w:rsidRPr="008F15D7">
              <w:t>Centre of the sun is at a depression angle of twelve (12) degrees below the horizon.</w:t>
            </w:r>
          </w:p>
        </w:tc>
        <w:tc>
          <w:tcPr>
            <w:tcW w:w="1417" w:type="dxa"/>
          </w:tcPr>
          <w:p w14:paraId="046D01B1" w14:textId="77777777" w:rsidR="005B03CA" w:rsidRPr="008F15D7" w:rsidRDefault="005B03CA" w:rsidP="005B03CA">
            <w:pPr>
              <w:pStyle w:val="Tabletext"/>
            </w:pPr>
            <w:r w:rsidRPr="008F15D7">
              <w:t>0.06</w:t>
            </w:r>
          </w:p>
        </w:tc>
        <w:tc>
          <w:tcPr>
            <w:tcW w:w="3917" w:type="dxa"/>
          </w:tcPr>
          <w:p w14:paraId="64E69C66" w14:textId="77777777" w:rsidR="005B03CA" w:rsidRPr="008F15D7" w:rsidRDefault="005B03CA" w:rsidP="005B03CA">
            <w:pPr>
              <w:pStyle w:val="Tabletext"/>
            </w:pPr>
            <w:r w:rsidRPr="008F15D7">
              <w:t>It is dark for normal practical purposes.</w:t>
            </w:r>
          </w:p>
          <w:p w14:paraId="7E0ACF41" w14:textId="77777777" w:rsidR="005B03CA" w:rsidRPr="008F15D7" w:rsidRDefault="005B03CA" w:rsidP="005B03CA">
            <w:pPr>
              <w:pStyle w:val="Tabletext"/>
            </w:pPr>
            <w:r w:rsidRPr="008F15D7">
              <w:t>For navigation at sea, the sea horizon is not normally visible.</w:t>
            </w:r>
          </w:p>
        </w:tc>
      </w:tr>
      <w:tr w:rsidR="005B03CA" w:rsidRPr="008F15D7" w14:paraId="62C043D8" w14:textId="77777777" w:rsidTr="005B03CA">
        <w:tc>
          <w:tcPr>
            <w:tcW w:w="1805" w:type="dxa"/>
          </w:tcPr>
          <w:p w14:paraId="36814004" w14:textId="77777777" w:rsidR="005B03CA" w:rsidRPr="008F15D7" w:rsidRDefault="005B03CA" w:rsidP="005B03CA">
            <w:pPr>
              <w:pStyle w:val="Tabletext"/>
            </w:pPr>
            <w:r w:rsidRPr="008F15D7">
              <w:t>Astronomical Twilight (beginning / ending)</w:t>
            </w:r>
          </w:p>
        </w:tc>
        <w:tc>
          <w:tcPr>
            <w:tcW w:w="2306" w:type="dxa"/>
          </w:tcPr>
          <w:p w14:paraId="1781AD4D" w14:textId="77777777" w:rsidR="005B03CA" w:rsidRPr="008F15D7" w:rsidRDefault="005B03CA" w:rsidP="005B03CA">
            <w:pPr>
              <w:pStyle w:val="Tabletext"/>
            </w:pPr>
            <w:r w:rsidRPr="008F15D7">
              <w:t>Centre of the sun is at a depression angle of eighteen (18) degrees below the horizon.</w:t>
            </w:r>
          </w:p>
        </w:tc>
        <w:tc>
          <w:tcPr>
            <w:tcW w:w="1417" w:type="dxa"/>
          </w:tcPr>
          <w:p w14:paraId="64E22043" w14:textId="77777777" w:rsidR="005B03CA" w:rsidRPr="008F15D7" w:rsidRDefault="005B03CA" w:rsidP="005B03CA">
            <w:pPr>
              <w:pStyle w:val="Tabletext"/>
            </w:pPr>
            <w:r w:rsidRPr="008F15D7">
              <w:t>0.0006</w:t>
            </w:r>
          </w:p>
        </w:tc>
        <w:tc>
          <w:tcPr>
            <w:tcW w:w="3917" w:type="dxa"/>
          </w:tcPr>
          <w:p w14:paraId="51FC9A82" w14:textId="77777777" w:rsidR="005B03CA" w:rsidRPr="008F15D7" w:rsidRDefault="005B03CA" w:rsidP="005B03CA">
            <w:pPr>
              <w:pStyle w:val="Tabletext"/>
            </w:pPr>
            <w:r w:rsidRPr="008F15D7">
              <w:t>Illumination due to scattered light from the sun is less than that from starlight and other natural light sources in the sky.</w:t>
            </w:r>
          </w:p>
        </w:tc>
      </w:tr>
    </w:tbl>
    <w:p w14:paraId="35DC3DF2" w14:textId="77777777" w:rsidR="005F0595" w:rsidRDefault="005F0595" w:rsidP="005F0595">
      <w:pPr>
        <w:pStyle w:val="BodyText"/>
      </w:pPr>
    </w:p>
    <w:p w14:paraId="5D414CF8" w14:textId="77777777" w:rsidR="005F0595" w:rsidRDefault="005F0595" w:rsidP="005F0595">
      <w:pPr>
        <w:pStyle w:val="BodyText"/>
      </w:pPr>
    </w:p>
    <w:p w14:paraId="5963A664" w14:textId="1803C954" w:rsidR="005B03CA" w:rsidRDefault="005B03CA" w:rsidP="005B03CA">
      <w:pPr>
        <w:pStyle w:val="Heading2"/>
      </w:pPr>
      <w:bookmarkStart w:id="17" w:name="_Toc456260733"/>
      <w:r>
        <w:lastRenderedPageBreak/>
        <w:t>Effect of sun elevation on ambient light level</w:t>
      </w:r>
      <w:bookmarkEnd w:id="17"/>
    </w:p>
    <w:p w14:paraId="644F58E1" w14:textId="77777777" w:rsidR="005B03CA" w:rsidRPr="005B03CA" w:rsidRDefault="005B03CA" w:rsidP="005B03CA">
      <w:pPr>
        <w:pStyle w:val="Heading2separationline"/>
      </w:pPr>
    </w:p>
    <w:p w14:paraId="5EF33C25" w14:textId="6A0938E0" w:rsidR="005B03CA" w:rsidRDefault="008E4A33" w:rsidP="005B03CA">
      <w:pPr>
        <w:pStyle w:val="BodyText"/>
      </w:pPr>
      <w:r>
        <w:fldChar w:fldCharType="begin"/>
      </w:r>
      <w:r>
        <w:instrText xml:space="preserve"> REF _Ref456252330 \r \h </w:instrText>
      </w:r>
      <w:r>
        <w:fldChar w:fldCharType="separate"/>
      </w:r>
      <w:r>
        <w:t>Table 3</w:t>
      </w:r>
      <w:r>
        <w:fldChar w:fldCharType="end"/>
      </w:r>
      <w:r>
        <w:t xml:space="preserve"> </w:t>
      </w:r>
      <w:r w:rsidR="005B03CA">
        <w:t>shows the effect of sun elevation on ambient light level in clear weather.</w:t>
      </w:r>
    </w:p>
    <w:p w14:paraId="34572DE9" w14:textId="0F890EA7" w:rsidR="005B03CA" w:rsidRDefault="005B03CA" w:rsidP="005B03CA">
      <w:pPr>
        <w:pStyle w:val="Tablecaption"/>
        <w:jc w:val="center"/>
      </w:pPr>
      <w:bookmarkStart w:id="18" w:name="_Ref456252330"/>
      <w:bookmarkStart w:id="19" w:name="_Toc456260774"/>
      <w:r>
        <w:t>Effect of suns elevation on ambient light level in fine weather.</w:t>
      </w:r>
      <w:bookmarkEnd w:id="18"/>
      <w:bookmarkEnd w:id="19"/>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92"/>
        <w:gridCol w:w="2246"/>
        <w:gridCol w:w="2841"/>
      </w:tblGrid>
      <w:tr w:rsidR="005B03CA" w:rsidRPr="008F15D7" w14:paraId="22C5FA23" w14:textId="77777777" w:rsidTr="00EC7415">
        <w:trPr>
          <w:trHeight w:val="607"/>
        </w:trPr>
        <w:tc>
          <w:tcPr>
            <w:tcW w:w="2192" w:type="dxa"/>
            <w:vAlign w:val="center"/>
          </w:tcPr>
          <w:p w14:paraId="0E2A16E2" w14:textId="77777777" w:rsidR="005B03CA" w:rsidRPr="003F0486" w:rsidRDefault="005B03CA" w:rsidP="008E4A33">
            <w:pPr>
              <w:pStyle w:val="Tableheading"/>
            </w:pPr>
            <w:r w:rsidRPr="003F0486">
              <w:t>Elevation of the Sun</w:t>
            </w:r>
          </w:p>
          <w:p w14:paraId="7FBC9F29" w14:textId="77777777" w:rsidR="005B03CA" w:rsidRPr="003F0486" w:rsidRDefault="005B03CA" w:rsidP="008E4A33">
            <w:pPr>
              <w:pStyle w:val="Tableheading"/>
              <w:rPr>
                <w:rFonts w:ascii="SimSun" w:eastAsia="SimSun" w:hAnsi="SimSun"/>
              </w:rPr>
            </w:pPr>
            <w:r w:rsidRPr="003F0486">
              <w:rPr>
                <w:rFonts w:ascii="SimSun" w:eastAsia="SimSun" w:hAnsi="SimSun"/>
              </w:rPr>
              <w:t>（°)</w:t>
            </w:r>
          </w:p>
        </w:tc>
        <w:tc>
          <w:tcPr>
            <w:tcW w:w="2246" w:type="dxa"/>
            <w:vAlign w:val="center"/>
          </w:tcPr>
          <w:p w14:paraId="0232D78B" w14:textId="77777777" w:rsidR="005B03CA" w:rsidRPr="003F0486" w:rsidRDefault="005B03CA" w:rsidP="008E4A33">
            <w:pPr>
              <w:pStyle w:val="Tableheading"/>
            </w:pPr>
            <w:r w:rsidRPr="003F0486">
              <w:t>Ambient light level</w:t>
            </w:r>
          </w:p>
          <w:p w14:paraId="7383957B" w14:textId="77777777" w:rsidR="005B03CA" w:rsidRPr="003F0486" w:rsidRDefault="005B03CA" w:rsidP="008E4A33">
            <w:pPr>
              <w:pStyle w:val="Tableheading"/>
            </w:pPr>
            <w:r w:rsidRPr="003F0486">
              <w:t>(lux)</w:t>
            </w:r>
          </w:p>
        </w:tc>
        <w:tc>
          <w:tcPr>
            <w:tcW w:w="2841" w:type="dxa"/>
            <w:vAlign w:val="center"/>
          </w:tcPr>
          <w:p w14:paraId="1A0A936A" w14:textId="77777777" w:rsidR="005B03CA" w:rsidRPr="003F0486" w:rsidRDefault="005B03CA" w:rsidP="008E4A33">
            <w:pPr>
              <w:pStyle w:val="Tableheading"/>
            </w:pPr>
            <w:r w:rsidRPr="003F0486">
              <w:t>Remarks</w:t>
            </w:r>
          </w:p>
        </w:tc>
      </w:tr>
      <w:tr w:rsidR="005B03CA" w:rsidRPr="008F15D7" w14:paraId="248A4BDC" w14:textId="77777777" w:rsidTr="00EC7415">
        <w:tc>
          <w:tcPr>
            <w:tcW w:w="2192" w:type="dxa"/>
          </w:tcPr>
          <w:p w14:paraId="2019E623" w14:textId="77777777" w:rsidR="005B03CA" w:rsidRPr="003F0486" w:rsidRDefault="005B03CA" w:rsidP="008E4A33">
            <w:pPr>
              <w:pStyle w:val="Tabletext"/>
            </w:pPr>
            <w:r w:rsidRPr="003F0486">
              <w:t>—18°</w:t>
            </w:r>
          </w:p>
        </w:tc>
        <w:tc>
          <w:tcPr>
            <w:tcW w:w="2246" w:type="dxa"/>
          </w:tcPr>
          <w:p w14:paraId="1C9E82E4" w14:textId="77777777" w:rsidR="005B03CA" w:rsidRPr="003F0486" w:rsidRDefault="005B03CA" w:rsidP="008E4A33">
            <w:pPr>
              <w:pStyle w:val="Tabletext"/>
            </w:pPr>
            <w:r w:rsidRPr="003F0486">
              <w:t>6.51×10</w:t>
            </w:r>
            <w:r w:rsidRPr="003F0486">
              <w:rPr>
                <w:vertAlign w:val="superscript"/>
              </w:rPr>
              <w:t>-4</w:t>
            </w:r>
            <w:r w:rsidRPr="003F0486">
              <w:t xml:space="preserve"> lx</w:t>
            </w:r>
          </w:p>
        </w:tc>
        <w:tc>
          <w:tcPr>
            <w:tcW w:w="2841" w:type="dxa"/>
          </w:tcPr>
          <w:p w14:paraId="081024D2" w14:textId="77777777" w:rsidR="005B03CA" w:rsidRPr="003F0486" w:rsidRDefault="005B03CA" w:rsidP="008E4A33">
            <w:pPr>
              <w:pStyle w:val="Tabletext"/>
            </w:pPr>
            <w:r w:rsidRPr="003F0486">
              <w:t>Astronomical twilight</w:t>
            </w:r>
          </w:p>
          <w:p w14:paraId="6E614468" w14:textId="77777777" w:rsidR="005B03CA" w:rsidRPr="003F0486" w:rsidRDefault="005B03CA" w:rsidP="008E4A33">
            <w:pPr>
              <w:pStyle w:val="Tabletext"/>
            </w:pPr>
            <w:r w:rsidRPr="003F0486">
              <w:t>(beginning/ending)</w:t>
            </w:r>
          </w:p>
        </w:tc>
      </w:tr>
      <w:tr w:rsidR="005B03CA" w:rsidRPr="008F15D7" w14:paraId="16FC22F8" w14:textId="77777777" w:rsidTr="00EC7415">
        <w:tc>
          <w:tcPr>
            <w:tcW w:w="2192" w:type="dxa"/>
          </w:tcPr>
          <w:p w14:paraId="688CF6FC" w14:textId="77777777" w:rsidR="005B03CA" w:rsidRPr="003F0486" w:rsidRDefault="005B03CA" w:rsidP="008E4A33">
            <w:pPr>
              <w:pStyle w:val="Tabletext"/>
            </w:pPr>
            <w:r w:rsidRPr="003F0486">
              <w:t>—12°</w:t>
            </w:r>
          </w:p>
        </w:tc>
        <w:tc>
          <w:tcPr>
            <w:tcW w:w="2246" w:type="dxa"/>
          </w:tcPr>
          <w:p w14:paraId="02EC0701" w14:textId="77777777" w:rsidR="005B03CA" w:rsidRPr="003F0486" w:rsidRDefault="005B03CA" w:rsidP="008E4A33">
            <w:pPr>
              <w:pStyle w:val="Tabletext"/>
            </w:pPr>
            <w:r w:rsidRPr="003F0486">
              <w:t>8.31×10</w:t>
            </w:r>
            <w:r w:rsidRPr="003F0486">
              <w:rPr>
                <w:vertAlign w:val="superscript"/>
              </w:rPr>
              <w:t>-3</w:t>
            </w:r>
            <w:r w:rsidRPr="003F0486">
              <w:t xml:space="preserve"> lx</w:t>
            </w:r>
          </w:p>
        </w:tc>
        <w:tc>
          <w:tcPr>
            <w:tcW w:w="2841" w:type="dxa"/>
          </w:tcPr>
          <w:p w14:paraId="33D56298" w14:textId="77777777" w:rsidR="005B03CA" w:rsidRPr="003F0486" w:rsidRDefault="005B03CA" w:rsidP="008E4A33">
            <w:pPr>
              <w:pStyle w:val="Tabletext"/>
            </w:pPr>
            <w:r w:rsidRPr="003F0486">
              <w:t>Nautical twilight</w:t>
            </w:r>
          </w:p>
          <w:p w14:paraId="1C3421A9" w14:textId="77777777" w:rsidR="005B03CA" w:rsidRPr="003F0486" w:rsidRDefault="005B03CA" w:rsidP="008E4A33">
            <w:pPr>
              <w:pStyle w:val="Tabletext"/>
            </w:pPr>
            <w:r w:rsidRPr="003F0486">
              <w:t>(beginning/ending)</w:t>
            </w:r>
          </w:p>
        </w:tc>
      </w:tr>
      <w:tr w:rsidR="005B03CA" w:rsidRPr="008F15D7" w14:paraId="55DEA47F" w14:textId="77777777" w:rsidTr="00EC7415">
        <w:tc>
          <w:tcPr>
            <w:tcW w:w="2192" w:type="dxa"/>
          </w:tcPr>
          <w:p w14:paraId="61D63E03" w14:textId="77777777" w:rsidR="005B03CA" w:rsidRPr="003F0486" w:rsidRDefault="005B03CA" w:rsidP="008E4A33">
            <w:pPr>
              <w:pStyle w:val="Tabletext"/>
            </w:pPr>
            <w:r w:rsidRPr="003F0486">
              <w:t>—6°</w:t>
            </w:r>
          </w:p>
        </w:tc>
        <w:tc>
          <w:tcPr>
            <w:tcW w:w="2246" w:type="dxa"/>
          </w:tcPr>
          <w:p w14:paraId="7315E296" w14:textId="77777777" w:rsidR="005B03CA" w:rsidRPr="003F0486" w:rsidRDefault="005B03CA" w:rsidP="008E4A33">
            <w:pPr>
              <w:pStyle w:val="Tabletext"/>
            </w:pPr>
            <w:r w:rsidRPr="003F0486">
              <w:t>3.4</w:t>
            </w:r>
            <w:ins w:id="20" w:author="Aivar" w:date="2016-04-12T15:38:00Z">
              <w:r>
                <w:t xml:space="preserve"> lx</w:t>
              </w:r>
            </w:ins>
          </w:p>
        </w:tc>
        <w:tc>
          <w:tcPr>
            <w:tcW w:w="2841" w:type="dxa"/>
          </w:tcPr>
          <w:p w14:paraId="29A28B1B" w14:textId="77777777" w:rsidR="005B03CA" w:rsidRPr="003F0486" w:rsidRDefault="005B03CA" w:rsidP="008E4A33">
            <w:pPr>
              <w:pStyle w:val="Tabletext"/>
            </w:pPr>
            <w:r w:rsidRPr="003F0486">
              <w:t>Civil twilight</w:t>
            </w:r>
          </w:p>
          <w:p w14:paraId="5BBF52F7" w14:textId="77777777" w:rsidR="005B03CA" w:rsidRPr="003F0486" w:rsidRDefault="005B03CA" w:rsidP="008E4A33">
            <w:pPr>
              <w:pStyle w:val="Tabletext"/>
            </w:pPr>
            <w:r w:rsidRPr="003F0486">
              <w:t>(beginning/ending)</w:t>
            </w:r>
          </w:p>
        </w:tc>
      </w:tr>
      <w:tr w:rsidR="005B03CA" w:rsidRPr="008F15D7" w14:paraId="2C045CC4" w14:textId="77777777" w:rsidTr="00EC7415">
        <w:tc>
          <w:tcPr>
            <w:tcW w:w="2192" w:type="dxa"/>
          </w:tcPr>
          <w:p w14:paraId="59598303" w14:textId="77777777" w:rsidR="005B03CA" w:rsidRPr="003F0486" w:rsidRDefault="005B03CA" w:rsidP="008E4A33">
            <w:pPr>
              <w:pStyle w:val="Tabletext"/>
            </w:pPr>
            <w:r w:rsidRPr="003F0486">
              <w:t>—5°</w:t>
            </w:r>
          </w:p>
        </w:tc>
        <w:tc>
          <w:tcPr>
            <w:tcW w:w="2246" w:type="dxa"/>
          </w:tcPr>
          <w:p w14:paraId="5A03F2FD" w14:textId="77777777" w:rsidR="005B03CA" w:rsidRPr="003F0486" w:rsidRDefault="005B03CA" w:rsidP="008E4A33">
            <w:pPr>
              <w:pStyle w:val="Tabletext"/>
            </w:pPr>
            <w:r w:rsidRPr="003F0486">
              <w:t>10.8</w:t>
            </w:r>
            <w:ins w:id="21" w:author="Aivar" w:date="2016-04-12T15:38:00Z">
              <w:r>
                <w:t xml:space="preserve"> lx</w:t>
              </w:r>
            </w:ins>
          </w:p>
        </w:tc>
        <w:tc>
          <w:tcPr>
            <w:tcW w:w="2841" w:type="dxa"/>
          </w:tcPr>
          <w:p w14:paraId="648DB923" w14:textId="77777777" w:rsidR="005B03CA" w:rsidRPr="003F0486" w:rsidRDefault="005B03CA" w:rsidP="008E4A33">
            <w:pPr>
              <w:pStyle w:val="Tabletext"/>
            </w:pPr>
          </w:p>
        </w:tc>
      </w:tr>
      <w:tr w:rsidR="005B03CA" w:rsidRPr="008F15D7" w14:paraId="55568988" w14:textId="77777777" w:rsidTr="00EC7415">
        <w:tc>
          <w:tcPr>
            <w:tcW w:w="2192" w:type="dxa"/>
          </w:tcPr>
          <w:p w14:paraId="3E679801" w14:textId="77777777" w:rsidR="005B03CA" w:rsidRPr="003F0486" w:rsidRDefault="005B03CA" w:rsidP="008E4A33">
            <w:pPr>
              <w:pStyle w:val="Tabletext"/>
            </w:pPr>
            <w:r w:rsidRPr="003F0486">
              <w:t>—0.8°</w:t>
            </w:r>
          </w:p>
        </w:tc>
        <w:tc>
          <w:tcPr>
            <w:tcW w:w="2246" w:type="dxa"/>
          </w:tcPr>
          <w:p w14:paraId="273F3F2C" w14:textId="77777777" w:rsidR="005B03CA" w:rsidRPr="003F0486" w:rsidRDefault="005B03CA" w:rsidP="008E4A33">
            <w:pPr>
              <w:pStyle w:val="Tabletext"/>
            </w:pPr>
            <w:r w:rsidRPr="003F0486">
              <w:t>453</w:t>
            </w:r>
            <w:ins w:id="22" w:author="Aivar" w:date="2016-04-12T15:38:00Z">
              <w:r>
                <w:t xml:space="preserve"> lx</w:t>
              </w:r>
            </w:ins>
          </w:p>
        </w:tc>
        <w:tc>
          <w:tcPr>
            <w:tcW w:w="2841" w:type="dxa"/>
          </w:tcPr>
          <w:p w14:paraId="40674889" w14:textId="77777777" w:rsidR="005B03CA" w:rsidRPr="003F0486" w:rsidRDefault="005B03CA" w:rsidP="008E4A33">
            <w:pPr>
              <w:pStyle w:val="Tabletext"/>
            </w:pPr>
          </w:p>
        </w:tc>
      </w:tr>
      <w:tr w:rsidR="005B03CA" w:rsidRPr="008F15D7" w14:paraId="4729A785" w14:textId="77777777" w:rsidTr="00EC7415">
        <w:tc>
          <w:tcPr>
            <w:tcW w:w="2192" w:type="dxa"/>
          </w:tcPr>
          <w:p w14:paraId="73E71778" w14:textId="77777777" w:rsidR="005B03CA" w:rsidRPr="003F0486" w:rsidRDefault="005B03CA" w:rsidP="008E4A33">
            <w:pPr>
              <w:pStyle w:val="Tabletext"/>
            </w:pPr>
            <w:r w:rsidRPr="003F0486">
              <w:t>—0.25°</w:t>
            </w:r>
          </w:p>
        </w:tc>
        <w:tc>
          <w:tcPr>
            <w:tcW w:w="2246" w:type="dxa"/>
          </w:tcPr>
          <w:p w14:paraId="037C5A79" w14:textId="77777777" w:rsidR="005B03CA" w:rsidRPr="003F0486" w:rsidRDefault="005B03CA" w:rsidP="008E4A33">
            <w:pPr>
              <w:pStyle w:val="Tabletext"/>
            </w:pPr>
            <w:r w:rsidRPr="003F0486">
              <w:t>600</w:t>
            </w:r>
            <w:ins w:id="23" w:author="Aivar" w:date="2016-04-12T15:39:00Z">
              <w:r>
                <w:t xml:space="preserve"> lx</w:t>
              </w:r>
            </w:ins>
          </w:p>
        </w:tc>
        <w:tc>
          <w:tcPr>
            <w:tcW w:w="2841" w:type="dxa"/>
          </w:tcPr>
          <w:p w14:paraId="54A77B71" w14:textId="77777777" w:rsidR="005B03CA" w:rsidRPr="003F0486" w:rsidRDefault="005B03CA" w:rsidP="008E4A33">
            <w:pPr>
              <w:pStyle w:val="Tabletext"/>
            </w:pPr>
            <w:r w:rsidRPr="003F0486">
              <w:t>Sunrise</w:t>
            </w:r>
            <w:ins w:id="24" w:author="Aivar" w:date="2016-04-12T15:39:00Z">
              <w:r>
                <w:t xml:space="preserve"> </w:t>
              </w:r>
            </w:ins>
            <w:r w:rsidRPr="003F0486">
              <w:t>/ Sunset</w:t>
            </w:r>
          </w:p>
          <w:p w14:paraId="383793B0" w14:textId="77777777" w:rsidR="005B03CA" w:rsidRPr="003F0486" w:rsidRDefault="005B03CA" w:rsidP="008E4A33">
            <w:pPr>
              <w:pStyle w:val="Tabletext"/>
            </w:pPr>
            <w:r w:rsidRPr="003F0486">
              <w:t>(Upper edge of the sun’ disc is coincident with the horizon)</w:t>
            </w:r>
          </w:p>
        </w:tc>
      </w:tr>
      <w:tr w:rsidR="005B03CA" w:rsidRPr="008F15D7" w14:paraId="71EC595F" w14:textId="77777777" w:rsidTr="00EC7415">
        <w:tc>
          <w:tcPr>
            <w:tcW w:w="2192" w:type="dxa"/>
          </w:tcPr>
          <w:p w14:paraId="240C7854" w14:textId="77777777" w:rsidR="005B03CA" w:rsidRPr="003F0486" w:rsidRDefault="005B03CA" w:rsidP="008E4A33">
            <w:pPr>
              <w:pStyle w:val="Tabletext"/>
            </w:pPr>
            <w:r w:rsidRPr="003F0486">
              <w:t>0°</w:t>
            </w:r>
          </w:p>
        </w:tc>
        <w:tc>
          <w:tcPr>
            <w:tcW w:w="2246" w:type="dxa"/>
          </w:tcPr>
          <w:p w14:paraId="0D70EE48" w14:textId="77777777" w:rsidR="005B03CA" w:rsidRPr="003F0486" w:rsidRDefault="005B03CA" w:rsidP="008E4A33">
            <w:pPr>
              <w:pStyle w:val="Tabletext"/>
            </w:pPr>
            <w:r w:rsidRPr="003F0486">
              <w:t>732</w:t>
            </w:r>
            <w:ins w:id="25" w:author="Aivar" w:date="2016-04-12T15:39:00Z">
              <w:r>
                <w:t xml:space="preserve"> lx</w:t>
              </w:r>
            </w:ins>
          </w:p>
        </w:tc>
        <w:tc>
          <w:tcPr>
            <w:tcW w:w="2841" w:type="dxa"/>
          </w:tcPr>
          <w:p w14:paraId="407209BC" w14:textId="77777777" w:rsidR="005B03CA" w:rsidRPr="003F0486" w:rsidRDefault="005B03CA" w:rsidP="008E4A33">
            <w:pPr>
              <w:pStyle w:val="Tabletext"/>
            </w:pPr>
          </w:p>
        </w:tc>
      </w:tr>
      <w:tr w:rsidR="005B03CA" w:rsidRPr="008F15D7" w14:paraId="5DB89361" w14:textId="77777777" w:rsidTr="00EC7415">
        <w:tc>
          <w:tcPr>
            <w:tcW w:w="2192" w:type="dxa"/>
          </w:tcPr>
          <w:p w14:paraId="132D76D1" w14:textId="77777777" w:rsidR="005B03CA" w:rsidRPr="003F0486" w:rsidRDefault="005B03CA" w:rsidP="008E4A33">
            <w:pPr>
              <w:pStyle w:val="Tabletext"/>
            </w:pPr>
            <w:r w:rsidRPr="003F0486">
              <w:t>5°</w:t>
            </w:r>
          </w:p>
        </w:tc>
        <w:tc>
          <w:tcPr>
            <w:tcW w:w="2246" w:type="dxa"/>
          </w:tcPr>
          <w:p w14:paraId="5233F994" w14:textId="77777777" w:rsidR="005B03CA" w:rsidRPr="003F0486" w:rsidRDefault="005B03CA" w:rsidP="008E4A33">
            <w:pPr>
              <w:pStyle w:val="Tabletext"/>
            </w:pPr>
            <w:r w:rsidRPr="003F0486">
              <w:t>4760</w:t>
            </w:r>
            <w:ins w:id="26" w:author="Aivar" w:date="2016-04-12T15:39:00Z">
              <w:r>
                <w:t xml:space="preserve"> lx</w:t>
              </w:r>
            </w:ins>
          </w:p>
        </w:tc>
        <w:tc>
          <w:tcPr>
            <w:tcW w:w="2841" w:type="dxa"/>
          </w:tcPr>
          <w:p w14:paraId="2EFA91D0" w14:textId="77777777" w:rsidR="005B03CA" w:rsidRPr="003F0486" w:rsidRDefault="005B03CA" w:rsidP="008E4A33">
            <w:pPr>
              <w:pStyle w:val="Tabletext"/>
            </w:pPr>
          </w:p>
        </w:tc>
      </w:tr>
      <w:tr w:rsidR="005B03CA" w:rsidRPr="008F15D7" w14:paraId="64291B06" w14:textId="77777777" w:rsidTr="00EC7415">
        <w:tc>
          <w:tcPr>
            <w:tcW w:w="2192" w:type="dxa"/>
          </w:tcPr>
          <w:p w14:paraId="0CFAE0A2" w14:textId="77777777" w:rsidR="005B03CA" w:rsidRPr="003F0486" w:rsidRDefault="005B03CA" w:rsidP="008E4A33">
            <w:pPr>
              <w:pStyle w:val="Tabletext"/>
            </w:pPr>
            <w:r w:rsidRPr="003F0486">
              <w:t>10°</w:t>
            </w:r>
          </w:p>
        </w:tc>
        <w:tc>
          <w:tcPr>
            <w:tcW w:w="2246" w:type="dxa"/>
          </w:tcPr>
          <w:p w14:paraId="0F886C03" w14:textId="77777777" w:rsidR="005B03CA" w:rsidRPr="003F0486" w:rsidRDefault="005B03CA" w:rsidP="008E4A33">
            <w:pPr>
              <w:pStyle w:val="Tabletext"/>
            </w:pPr>
            <w:r w:rsidRPr="003F0486">
              <w:t>1.09×10</w:t>
            </w:r>
            <w:r w:rsidRPr="003F0486">
              <w:rPr>
                <w:vertAlign w:val="superscript"/>
              </w:rPr>
              <w:t>4</w:t>
            </w:r>
            <w:r w:rsidRPr="003F0486">
              <w:t xml:space="preserve"> lx</w:t>
            </w:r>
          </w:p>
        </w:tc>
        <w:tc>
          <w:tcPr>
            <w:tcW w:w="2841" w:type="dxa"/>
          </w:tcPr>
          <w:p w14:paraId="7FA47BAA" w14:textId="77777777" w:rsidR="005B03CA" w:rsidRPr="003F0486" w:rsidRDefault="005B03CA" w:rsidP="008E4A33">
            <w:pPr>
              <w:pStyle w:val="Tabletext"/>
            </w:pPr>
          </w:p>
        </w:tc>
      </w:tr>
      <w:tr w:rsidR="005B03CA" w:rsidRPr="008F15D7" w14:paraId="51998F1A" w14:textId="77777777" w:rsidTr="00EC7415">
        <w:tc>
          <w:tcPr>
            <w:tcW w:w="2192" w:type="dxa"/>
          </w:tcPr>
          <w:p w14:paraId="17FE8F2C" w14:textId="77777777" w:rsidR="005B03CA" w:rsidRPr="003F0486" w:rsidRDefault="005B03CA" w:rsidP="008E4A33">
            <w:pPr>
              <w:pStyle w:val="Tabletext"/>
            </w:pPr>
            <w:r w:rsidRPr="003F0486">
              <w:t>15°</w:t>
            </w:r>
          </w:p>
        </w:tc>
        <w:tc>
          <w:tcPr>
            <w:tcW w:w="2246" w:type="dxa"/>
          </w:tcPr>
          <w:p w14:paraId="1BC7443B" w14:textId="77777777" w:rsidR="005B03CA" w:rsidRPr="003F0486" w:rsidRDefault="005B03CA" w:rsidP="008E4A33">
            <w:pPr>
              <w:pStyle w:val="Tabletext"/>
            </w:pPr>
            <w:r w:rsidRPr="003F0486">
              <w:t>1.86×10</w:t>
            </w:r>
            <w:r w:rsidRPr="003F0486">
              <w:rPr>
                <w:vertAlign w:val="superscript"/>
              </w:rPr>
              <w:t>4</w:t>
            </w:r>
            <w:r w:rsidRPr="003F0486">
              <w:t xml:space="preserve"> lx</w:t>
            </w:r>
          </w:p>
        </w:tc>
        <w:tc>
          <w:tcPr>
            <w:tcW w:w="2841" w:type="dxa"/>
          </w:tcPr>
          <w:p w14:paraId="46915C95" w14:textId="77777777" w:rsidR="005B03CA" w:rsidRPr="003F0486" w:rsidRDefault="005B03CA" w:rsidP="008E4A33">
            <w:pPr>
              <w:pStyle w:val="Tabletext"/>
            </w:pPr>
          </w:p>
        </w:tc>
      </w:tr>
      <w:tr w:rsidR="005B03CA" w:rsidRPr="008F15D7" w14:paraId="4593CDAA" w14:textId="77777777" w:rsidTr="00EC7415">
        <w:tc>
          <w:tcPr>
            <w:tcW w:w="2192" w:type="dxa"/>
          </w:tcPr>
          <w:p w14:paraId="0B13C385" w14:textId="77777777" w:rsidR="005B03CA" w:rsidRPr="003F0486" w:rsidRDefault="005B03CA" w:rsidP="008E4A33">
            <w:pPr>
              <w:pStyle w:val="Tabletext"/>
            </w:pPr>
            <w:r w:rsidRPr="003F0486">
              <w:t>20°</w:t>
            </w:r>
          </w:p>
        </w:tc>
        <w:tc>
          <w:tcPr>
            <w:tcW w:w="2246" w:type="dxa"/>
          </w:tcPr>
          <w:p w14:paraId="10408E73" w14:textId="77777777" w:rsidR="005B03CA" w:rsidRPr="003F0486" w:rsidRDefault="005B03CA" w:rsidP="008E4A33">
            <w:pPr>
              <w:pStyle w:val="Tabletext"/>
            </w:pPr>
            <w:r w:rsidRPr="003F0486">
              <w:t>2.73×10</w:t>
            </w:r>
            <w:r w:rsidRPr="003F0486">
              <w:rPr>
                <w:vertAlign w:val="superscript"/>
              </w:rPr>
              <w:t>4</w:t>
            </w:r>
            <w:r w:rsidRPr="003F0486">
              <w:t xml:space="preserve"> lx</w:t>
            </w:r>
          </w:p>
        </w:tc>
        <w:tc>
          <w:tcPr>
            <w:tcW w:w="2841" w:type="dxa"/>
          </w:tcPr>
          <w:p w14:paraId="17A5900C" w14:textId="77777777" w:rsidR="005B03CA" w:rsidRPr="003F0486" w:rsidRDefault="005B03CA" w:rsidP="008E4A33">
            <w:pPr>
              <w:pStyle w:val="Tabletext"/>
            </w:pPr>
          </w:p>
        </w:tc>
      </w:tr>
      <w:tr w:rsidR="005B03CA" w:rsidRPr="008F15D7" w14:paraId="1C27B0B6" w14:textId="77777777" w:rsidTr="00EC7415">
        <w:tc>
          <w:tcPr>
            <w:tcW w:w="2192" w:type="dxa"/>
          </w:tcPr>
          <w:p w14:paraId="5245BA2A" w14:textId="77777777" w:rsidR="005B03CA" w:rsidRPr="003F0486" w:rsidRDefault="005B03CA" w:rsidP="008E4A33">
            <w:pPr>
              <w:pStyle w:val="Tabletext"/>
            </w:pPr>
            <w:r w:rsidRPr="003F0486">
              <w:t>25°</w:t>
            </w:r>
          </w:p>
        </w:tc>
        <w:tc>
          <w:tcPr>
            <w:tcW w:w="2246" w:type="dxa"/>
          </w:tcPr>
          <w:p w14:paraId="5803BB11" w14:textId="77777777" w:rsidR="005B03CA" w:rsidRPr="003F0486" w:rsidRDefault="005B03CA" w:rsidP="008E4A33">
            <w:pPr>
              <w:pStyle w:val="Tabletext"/>
            </w:pPr>
            <w:r w:rsidRPr="003F0486">
              <w:t>3.67×10</w:t>
            </w:r>
            <w:r w:rsidRPr="003F0486">
              <w:rPr>
                <w:vertAlign w:val="superscript"/>
              </w:rPr>
              <w:t>4</w:t>
            </w:r>
            <w:r w:rsidRPr="003F0486">
              <w:t xml:space="preserve"> lx</w:t>
            </w:r>
          </w:p>
        </w:tc>
        <w:tc>
          <w:tcPr>
            <w:tcW w:w="2841" w:type="dxa"/>
          </w:tcPr>
          <w:p w14:paraId="222C64E7" w14:textId="77777777" w:rsidR="005B03CA" w:rsidRPr="003F0486" w:rsidRDefault="005B03CA" w:rsidP="008E4A33">
            <w:pPr>
              <w:pStyle w:val="Tabletext"/>
            </w:pPr>
          </w:p>
        </w:tc>
      </w:tr>
      <w:tr w:rsidR="005B03CA" w:rsidRPr="008F15D7" w14:paraId="503D01DF" w14:textId="77777777" w:rsidTr="00EC7415">
        <w:tc>
          <w:tcPr>
            <w:tcW w:w="2192" w:type="dxa"/>
          </w:tcPr>
          <w:p w14:paraId="39B2F1D6" w14:textId="77777777" w:rsidR="005B03CA" w:rsidRPr="003F0486" w:rsidRDefault="005B03CA" w:rsidP="008E4A33">
            <w:pPr>
              <w:pStyle w:val="Tabletext"/>
            </w:pPr>
            <w:r w:rsidRPr="003F0486">
              <w:t>30°</w:t>
            </w:r>
          </w:p>
        </w:tc>
        <w:tc>
          <w:tcPr>
            <w:tcW w:w="2246" w:type="dxa"/>
          </w:tcPr>
          <w:p w14:paraId="20F46FAB" w14:textId="77777777" w:rsidR="005B03CA" w:rsidRPr="003F0486" w:rsidRDefault="005B03CA" w:rsidP="008E4A33">
            <w:pPr>
              <w:pStyle w:val="Tabletext"/>
            </w:pPr>
            <w:r w:rsidRPr="003F0486">
              <w:t>4.70×10</w:t>
            </w:r>
            <w:r w:rsidRPr="003F0486">
              <w:rPr>
                <w:vertAlign w:val="superscript"/>
              </w:rPr>
              <w:t>4</w:t>
            </w:r>
            <w:r w:rsidRPr="003F0486">
              <w:t xml:space="preserve"> lx</w:t>
            </w:r>
          </w:p>
        </w:tc>
        <w:tc>
          <w:tcPr>
            <w:tcW w:w="2841" w:type="dxa"/>
          </w:tcPr>
          <w:p w14:paraId="5C6CAD30" w14:textId="77777777" w:rsidR="005B03CA" w:rsidRPr="003F0486" w:rsidRDefault="005B03CA" w:rsidP="008E4A33">
            <w:pPr>
              <w:pStyle w:val="Tabletext"/>
            </w:pPr>
          </w:p>
        </w:tc>
      </w:tr>
      <w:tr w:rsidR="005B03CA" w:rsidRPr="008F15D7" w14:paraId="306F8C6B" w14:textId="77777777" w:rsidTr="00EC7415">
        <w:tc>
          <w:tcPr>
            <w:tcW w:w="2192" w:type="dxa"/>
          </w:tcPr>
          <w:p w14:paraId="4F7DB661" w14:textId="77777777" w:rsidR="005B03CA" w:rsidRPr="003F0486" w:rsidRDefault="005B03CA" w:rsidP="008E4A33">
            <w:pPr>
              <w:pStyle w:val="Tabletext"/>
            </w:pPr>
            <w:r w:rsidRPr="003F0486">
              <w:t>40°</w:t>
            </w:r>
          </w:p>
        </w:tc>
        <w:tc>
          <w:tcPr>
            <w:tcW w:w="2246" w:type="dxa"/>
          </w:tcPr>
          <w:p w14:paraId="24CA966F" w14:textId="77777777" w:rsidR="005B03CA" w:rsidRPr="003F0486" w:rsidRDefault="005B03CA" w:rsidP="008E4A33">
            <w:pPr>
              <w:pStyle w:val="Tabletext"/>
            </w:pPr>
            <w:r w:rsidRPr="003F0486">
              <w:t>6.67×10</w:t>
            </w:r>
            <w:r w:rsidRPr="003F0486">
              <w:rPr>
                <w:vertAlign w:val="superscript"/>
              </w:rPr>
              <w:t>4</w:t>
            </w:r>
            <w:r w:rsidRPr="003F0486">
              <w:t xml:space="preserve"> lx</w:t>
            </w:r>
          </w:p>
        </w:tc>
        <w:tc>
          <w:tcPr>
            <w:tcW w:w="2841" w:type="dxa"/>
          </w:tcPr>
          <w:p w14:paraId="0AF9E915" w14:textId="77777777" w:rsidR="005B03CA" w:rsidRPr="003F0486" w:rsidRDefault="005B03CA" w:rsidP="008E4A33">
            <w:pPr>
              <w:pStyle w:val="Tabletext"/>
            </w:pPr>
          </w:p>
        </w:tc>
      </w:tr>
      <w:tr w:rsidR="005B03CA" w:rsidRPr="008F15D7" w14:paraId="51F7CF38" w14:textId="77777777" w:rsidTr="00EC7415">
        <w:tc>
          <w:tcPr>
            <w:tcW w:w="2192" w:type="dxa"/>
          </w:tcPr>
          <w:p w14:paraId="426AAAC8" w14:textId="77777777" w:rsidR="005B03CA" w:rsidRPr="003F0486" w:rsidRDefault="005B03CA" w:rsidP="008E4A33">
            <w:pPr>
              <w:pStyle w:val="Tabletext"/>
            </w:pPr>
            <w:r w:rsidRPr="003F0486">
              <w:t>50°</w:t>
            </w:r>
          </w:p>
        </w:tc>
        <w:tc>
          <w:tcPr>
            <w:tcW w:w="2246" w:type="dxa"/>
          </w:tcPr>
          <w:p w14:paraId="11268031" w14:textId="77777777" w:rsidR="005B03CA" w:rsidRPr="003F0486" w:rsidRDefault="005B03CA" w:rsidP="008E4A33">
            <w:pPr>
              <w:pStyle w:val="Tabletext"/>
            </w:pPr>
            <w:r w:rsidRPr="003F0486">
              <w:t>8.50×10</w:t>
            </w:r>
            <w:r w:rsidRPr="003F0486">
              <w:rPr>
                <w:vertAlign w:val="superscript"/>
              </w:rPr>
              <w:t>4</w:t>
            </w:r>
            <w:r w:rsidRPr="003F0486">
              <w:t xml:space="preserve"> lx</w:t>
            </w:r>
          </w:p>
        </w:tc>
        <w:tc>
          <w:tcPr>
            <w:tcW w:w="2841" w:type="dxa"/>
          </w:tcPr>
          <w:p w14:paraId="0D10A0DC" w14:textId="77777777" w:rsidR="005B03CA" w:rsidRPr="003F0486" w:rsidRDefault="005B03CA" w:rsidP="008E4A33">
            <w:pPr>
              <w:pStyle w:val="Tabletext"/>
            </w:pPr>
          </w:p>
        </w:tc>
      </w:tr>
      <w:tr w:rsidR="005B03CA" w:rsidRPr="008F15D7" w14:paraId="40424ECA" w14:textId="77777777" w:rsidTr="00EC7415">
        <w:tc>
          <w:tcPr>
            <w:tcW w:w="2192" w:type="dxa"/>
          </w:tcPr>
          <w:p w14:paraId="2AD57322" w14:textId="77777777" w:rsidR="005B03CA" w:rsidRPr="003F0486" w:rsidRDefault="005B03CA" w:rsidP="008E4A33">
            <w:pPr>
              <w:pStyle w:val="Tabletext"/>
            </w:pPr>
            <w:r w:rsidRPr="003F0486">
              <w:t>60°</w:t>
            </w:r>
          </w:p>
        </w:tc>
        <w:tc>
          <w:tcPr>
            <w:tcW w:w="2246" w:type="dxa"/>
          </w:tcPr>
          <w:p w14:paraId="59AEA662" w14:textId="77777777" w:rsidR="005B03CA" w:rsidRPr="003F0486" w:rsidRDefault="005B03CA" w:rsidP="008E4A33">
            <w:pPr>
              <w:pStyle w:val="Tabletext"/>
            </w:pPr>
            <w:r w:rsidRPr="003F0486">
              <w:t>10.2×10</w:t>
            </w:r>
            <w:r w:rsidRPr="003F0486">
              <w:rPr>
                <w:vertAlign w:val="superscript"/>
              </w:rPr>
              <w:t>4</w:t>
            </w:r>
            <w:r w:rsidRPr="003F0486">
              <w:t xml:space="preserve"> lx</w:t>
            </w:r>
          </w:p>
        </w:tc>
        <w:tc>
          <w:tcPr>
            <w:tcW w:w="2841" w:type="dxa"/>
          </w:tcPr>
          <w:p w14:paraId="1C31DEF0" w14:textId="77777777" w:rsidR="005B03CA" w:rsidRPr="003F0486" w:rsidRDefault="005B03CA" w:rsidP="008E4A33">
            <w:pPr>
              <w:pStyle w:val="Tabletext"/>
            </w:pPr>
          </w:p>
        </w:tc>
      </w:tr>
      <w:tr w:rsidR="005B03CA" w:rsidRPr="008F15D7" w14:paraId="79778755" w14:textId="77777777" w:rsidTr="00EC7415">
        <w:tc>
          <w:tcPr>
            <w:tcW w:w="2192" w:type="dxa"/>
          </w:tcPr>
          <w:p w14:paraId="4AD57EAA" w14:textId="77777777" w:rsidR="005B03CA" w:rsidRPr="003F0486" w:rsidRDefault="005B03CA" w:rsidP="008E4A33">
            <w:pPr>
              <w:pStyle w:val="Tabletext"/>
            </w:pPr>
            <w:r w:rsidRPr="003F0486">
              <w:t>70°</w:t>
            </w:r>
          </w:p>
        </w:tc>
        <w:tc>
          <w:tcPr>
            <w:tcW w:w="2246" w:type="dxa"/>
          </w:tcPr>
          <w:p w14:paraId="7B690D15" w14:textId="77777777" w:rsidR="005B03CA" w:rsidRPr="003F0486" w:rsidRDefault="005B03CA" w:rsidP="008E4A33">
            <w:pPr>
              <w:pStyle w:val="Tabletext"/>
            </w:pPr>
            <w:r w:rsidRPr="003F0486">
              <w:t>11.3×10</w:t>
            </w:r>
            <w:r w:rsidRPr="003F0486">
              <w:rPr>
                <w:vertAlign w:val="superscript"/>
              </w:rPr>
              <w:t>4</w:t>
            </w:r>
            <w:r w:rsidRPr="003F0486">
              <w:t xml:space="preserve"> lx</w:t>
            </w:r>
          </w:p>
        </w:tc>
        <w:tc>
          <w:tcPr>
            <w:tcW w:w="2841" w:type="dxa"/>
          </w:tcPr>
          <w:p w14:paraId="0827C9DB" w14:textId="77777777" w:rsidR="005B03CA" w:rsidRPr="003F0486" w:rsidRDefault="005B03CA" w:rsidP="008E4A33">
            <w:pPr>
              <w:pStyle w:val="Tabletext"/>
            </w:pPr>
          </w:p>
        </w:tc>
      </w:tr>
      <w:tr w:rsidR="005B03CA" w:rsidRPr="008F15D7" w14:paraId="6F070969" w14:textId="77777777" w:rsidTr="00EC7415">
        <w:tc>
          <w:tcPr>
            <w:tcW w:w="2192" w:type="dxa"/>
          </w:tcPr>
          <w:p w14:paraId="798FD198" w14:textId="77777777" w:rsidR="005B03CA" w:rsidRPr="003F0486" w:rsidRDefault="005B03CA" w:rsidP="008E4A33">
            <w:pPr>
              <w:pStyle w:val="Tabletext"/>
            </w:pPr>
            <w:r w:rsidRPr="003F0486">
              <w:t>80°</w:t>
            </w:r>
          </w:p>
        </w:tc>
        <w:tc>
          <w:tcPr>
            <w:tcW w:w="2246" w:type="dxa"/>
          </w:tcPr>
          <w:p w14:paraId="1D68AF07" w14:textId="77777777" w:rsidR="005B03CA" w:rsidRPr="003F0486" w:rsidRDefault="005B03CA" w:rsidP="008E4A33">
            <w:pPr>
              <w:pStyle w:val="Tabletext"/>
            </w:pPr>
            <w:r w:rsidRPr="003F0486">
              <w:t>12.0×10</w:t>
            </w:r>
            <w:r w:rsidRPr="003F0486">
              <w:rPr>
                <w:vertAlign w:val="superscript"/>
              </w:rPr>
              <w:t>4</w:t>
            </w:r>
            <w:r w:rsidRPr="003F0486">
              <w:t xml:space="preserve"> lx</w:t>
            </w:r>
          </w:p>
        </w:tc>
        <w:tc>
          <w:tcPr>
            <w:tcW w:w="2841" w:type="dxa"/>
          </w:tcPr>
          <w:p w14:paraId="540F6E4B" w14:textId="77777777" w:rsidR="005B03CA" w:rsidRPr="003F0486" w:rsidRDefault="005B03CA" w:rsidP="008E4A33">
            <w:pPr>
              <w:pStyle w:val="Tabletext"/>
            </w:pPr>
          </w:p>
        </w:tc>
      </w:tr>
      <w:tr w:rsidR="005B03CA" w:rsidRPr="008F15D7" w14:paraId="0299E858" w14:textId="77777777" w:rsidTr="00EC7415">
        <w:tc>
          <w:tcPr>
            <w:tcW w:w="2192" w:type="dxa"/>
          </w:tcPr>
          <w:p w14:paraId="7C00FCFF" w14:textId="77777777" w:rsidR="005B03CA" w:rsidRPr="003F0486" w:rsidRDefault="005B03CA" w:rsidP="008E4A33">
            <w:pPr>
              <w:pStyle w:val="Tabletext"/>
            </w:pPr>
            <w:r w:rsidRPr="003F0486">
              <w:t>90°</w:t>
            </w:r>
          </w:p>
        </w:tc>
        <w:tc>
          <w:tcPr>
            <w:tcW w:w="2246" w:type="dxa"/>
          </w:tcPr>
          <w:p w14:paraId="4CF6CC94" w14:textId="77777777" w:rsidR="005B03CA" w:rsidRPr="003F0486" w:rsidRDefault="005B03CA" w:rsidP="008E4A33">
            <w:pPr>
              <w:pStyle w:val="Tabletext"/>
            </w:pPr>
            <w:r w:rsidRPr="003F0486">
              <w:t>12.4×10</w:t>
            </w:r>
            <w:r w:rsidRPr="003F0486">
              <w:rPr>
                <w:vertAlign w:val="superscript"/>
              </w:rPr>
              <w:t>4</w:t>
            </w:r>
            <w:r w:rsidRPr="003F0486">
              <w:t xml:space="preserve"> lx</w:t>
            </w:r>
          </w:p>
        </w:tc>
        <w:tc>
          <w:tcPr>
            <w:tcW w:w="2841" w:type="dxa"/>
          </w:tcPr>
          <w:p w14:paraId="3313330A" w14:textId="77777777" w:rsidR="005B03CA" w:rsidRPr="003F0486" w:rsidRDefault="005B03CA" w:rsidP="008E4A33">
            <w:pPr>
              <w:pStyle w:val="Tabletext"/>
            </w:pPr>
          </w:p>
        </w:tc>
      </w:tr>
    </w:tbl>
    <w:p w14:paraId="2D32C10D" w14:textId="77777777" w:rsidR="005F0595" w:rsidRDefault="005F0595" w:rsidP="005F0595">
      <w:pPr>
        <w:pStyle w:val="BodyText"/>
      </w:pPr>
    </w:p>
    <w:p w14:paraId="54239A74" w14:textId="604D8993" w:rsidR="008E4A33" w:rsidRDefault="008E4A33" w:rsidP="008E4A33">
      <w:pPr>
        <w:pStyle w:val="Heading2"/>
      </w:pPr>
      <w:bookmarkStart w:id="27" w:name="_Toc456260734"/>
      <w:r>
        <w:t>Orientation of daylight switch</w:t>
      </w:r>
      <w:bookmarkEnd w:id="27"/>
    </w:p>
    <w:p w14:paraId="19A3BC7F" w14:textId="77777777" w:rsidR="008E4A33" w:rsidRPr="008E4A33" w:rsidRDefault="008E4A33" w:rsidP="008E4A33">
      <w:pPr>
        <w:pStyle w:val="Heading2separationline"/>
      </w:pPr>
    </w:p>
    <w:p w14:paraId="74E9444E" w14:textId="38808F07" w:rsidR="008E4A33" w:rsidRDefault="008E4A33" w:rsidP="008E4A33">
      <w:pPr>
        <w:pStyle w:val="BodyText"/>
      </w:pPr>
      <w:r>
        <w:t>Tests carried out in China in 2004</w:t>
      </w:r>
      <w:r>
        <w:rPr>
          <w:rStyle w:val="FootnoteReference"/>
        </w:rPr>
        <w:footnoteReference w:id="2"/>
      </w:r>
      <w:r>
        <w:t xml:space="preserve"> indicate that measured ambient light levels are significantly affected by the orientation of the measuring instrument.  This means that the orientation of a daylight switch for AtoN light control must be chosen carefully.</w:t>
      </w:r>
    </w:p>
    <w:p w14:paraId="33EE6151" w14:textId="04AE4857" w:rsidR="008E4A33" w:rsidRDefault="008E4A33" w:rsidP="008E4A33">
      <w:pPr>
        <w:pStyle w:val="BodyText"/>
      </w:pPr>
      <w:r>
        <w:t xml:space="preserve">At any given moment, ambient light level may be measured towards the sun horizontally, away from the sun horizontally, or towards zenith.  These three values vary with time and weather conditions.  </w:t>
      </w:r>
      <w:r>
        <w:fldChar w:fldCharType="begin"/>
      </w:r>
      <w:r>
        <w:instrText xml:space="preserve"> REF _Ref456252545 \r \h </w:instrText>
      </w:r>
      <w:r>
        <w:fldChar w:fldCharType="separate"/>
      </w:r>
      <w:r>
        <w:t>Table 4</w:t>
      </w:r>
      <w:r>
        <w:fldChar w:fldCharType="end"/>
      </w:r>
      <w:r>
        <w:t xml:space="preserve"> and </w:t>
      </w:r>
      <w:r>
        <w:fldChar w:fldCharType="begin"/>
      </w:r>
      <w:r>
        <w:instrText xml:space="preserve"> REF _Ref456252653 \r \h </w:instrText>
      </w:r>
      <w:r>
        <w:fldChar w:fldCharType="separate"/>
      </w:r>
      <w:r>
        <w:t>Table 5</w:t>
      </w:r>
      <w:r>
        <w:fldChar w:fldCharType="end"/>
      </w:r>
      <w:r w:rsidRPr="008E4A33">
        <w:t xml:space="preserve"> </w:t>
      </w:r>
      <w:r>
        <w:lastRenderedPageBreak/>
        <w:t>show measured values of ambient light level for different weather conditions.  Generally speaking, the tested Ambient light level towards zenith comes closest to the ambient light level on the ground at that time.</w:t>
      </w:r>
    </w:p>
    <w:p w14:paraId="5B18395D" w14:textId="398323C9" w:rsidR="008E4A33" w:rsidRDefault="008E4A33" w:rsidP="008E4A33">
      <w:pPr>
        <w:pStyle w:val="Tablecaption"/>
        <w:jc w:val="center"/>
      </w:pPr>
      <w:bookmarkStart w:id="28" w:name="_Ref456252545"/>
      <w:bookmarkStart w:id="29" w:name="_Toc456260775"/>
      <w:r>
        <w:t>Effect of measuring instrument orientation on measured light level</w:t>
      </w:r>
      <w:bookmarkEnd w:id="28"/>
      <w:bookmarkEnd w:id="29"/>
    </w:p>
    <w:p w14:paraId="4B5D95ED" w14:textId="77777777" w:rsidR="008E4A33" w:rsidRDefault="008E4A33" w:rsidP="008E4A33">
      <w:pPr>
        <w:pStyle w:val="BodyText"/>
      </w:pPr>
      <w:r>
        <w:t>(overcast weather, 38 degrees north latitude and 118 degrees east longitude)</w:t>
      </w:r>
    </w:p>
    <w:tbl>
      <w:tblPr>
        <w:tblW w:w="96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6"/>
        <w:gridCol w:w="1374"/>
        <w:gridCol w:w="1276"/>
        <w:gridCol w:w="1286"/>
        <w:gridCol w:w="480"/>
        <w:gridCol w:w="1107"/>
        <w:gridCol w:w="492"/>
        <w:gridCol w:w="1035"/>
        <w:gridCol w:w="492"/>
        <w:gridCol w:w="1073"/>
      </w:tblGrid>
      <w:tr w:rsidR="00BD7019" w:rsidRPr="008F15D7" w14:paraId="0F827ECD" w14:textId="77777777" w:rsidTr="00BD7019">
        <w:trPr>
          <w:trHeight w:val="890"/>
          <w:jc w:val="center"/>
        </w:trPr>
        <w:tc>
          <w:tcPr>
            <w:tcW w:w="1026" w:type="dxa"/>
          </w:tcPr>
          <w:p w14:paraId="45B77295" w14:textId="77777777" w:rsidR="008E4A33" w:rsidRPr="008F15D7" w:rsidRDefault="008E4A33" w:rsidP="008E4A33">
            <w:pPr>
              <w:pStyle w:val="Tableheading"/>
              <w:ind w:left="0"/>
            </w:pPr>
          </w:p>
        </w:tc>
        <w:tc>
          <w:tcPr>
            <w:tcW w:w="3936" w:type="dxa"/>
            <w:gridSpan w:val="3"/>
          </w:tcPr>
          <w:p w14:paraId="29B39C2A" w14:textId="77777777" w:rsidR="008E4A33" w:rsidRPr="008F15D7" w:rsidRDefault="008E4A33" w:rsidP="008E4A33">
            <w:pPr>
              <w:pStyle w:val="Tableheading"/>
            </w:pPr>
            <w:r w:rsidRPr="008F15D7">
              <w:t>Ambient light level for different orientations</w:t>
            </w:r>
          </w:p>
          <w:p w14:paraId="6A7ACF85" w14:textId="77777777" w:rsidR="008E4A33" w:rsidRPr="008F15D7" w:rsidRDefault="008E4A33" w:rsidP="008E4A33">
            <w:pPr>
              <w:pStyle w:val="Tableheading"/>
            </w:pPr>
            <w:r w:rsidRPr="008F15D7">
              <w:t>(lux)</w:t>
            </w:r>
          </w:p>
        </w:tc>
        <w:tc>
          <w:tcPr>
            <w:tcW w:w="4679" w:type="dxa"/>
            <w:gridSpan w:val="6"/>
          </w:tcPr>
          <w:p w14:paraId="04782079" w14:textId="77777777" w:rsidR="008E4A33" w:rsidRPr="008F15D7" w:rsidRDefault="008E4A33" w:rsidP="008E4A33">
            <w:pPr>
              <w:pStyle w:val="Tableheading"/>
            </w:pPr>
            <w:r w:rsidRPr="008F15D7">
              <w:t>Time difference for ambient light level of different orientations to reach the same value of ambient light</w:t>
            </w:r>
          </w:p>
        </w:tc>
      </w:tr>
      <w:tr w:rsidR="00BD7019" w:rsidRPr="008F15D7" w14:paraId="74539EB6" w14:textId="77777777" w:rsidTr="00BD7019">
        <w:trPr>
          <w:trHeight w:val="338"/>
          <w:jc w:val="center"/>
        </w:trPr>
        <w:tc>
          <w:tcPr>
            <w:tcW w:w="1026" w:type="dxa"/>
            <w:vMerge w:val="restart"/>
          </w:tcPr>
          <w:p w14:paraId="2A38681E" w14:textId="77777777" w:rsidR="008E4A33" w:rsidRPr="008F15D7" w:rsidRDefault="008E4A33" w:rsidP="00BD7019">
            <w:pPr>
              <w:pStyle w:val="Tableheading"/>
            </w:pPr>
            <w:r w:rsidRPr="008F15D7">
              <w:t>Time</w:t>
            </w:r>
          </w:p>
          <w:p w14:paraId="50FF0085" w14:textId="77777777" w:rsidR="008E4A33" w:rsidRPr="008F15D7" w:rsidRDefault="008E4A33" w:rsidP="00BD7019">
            <w:pPr>
              <w:pStyle w:val="Tableheading"/>
            </w:pPr>
            <w:r w:rsidRPr="008F15D7">
              <w:t>UTC</w:t>
            </w:r>
          </w:p>
          <w:p w14:paraId="61C3BBF1" w14:textId="77777777" w:rsidR="008E4A33" w:rsidRPr="008F15D7" w:rsidRDefault="008E4A33" w:rsidP="00BD7019">
            <w:pPr>
              <w:pStyle w:val="Tableheading"/>
            </w:pPr>
            <w:r w:rsidRPr="008F15D7">
              <w:t>14 Feb</w:t>
            </w:r>
          </w:p>
        </w:tc>
        <w:tc>
          <w:tcPr>
            <w:tcW w:w="1374" w:type="dxa"/>
          </w:tcPr>
          <w:p w14:paraId="2D0DED49" w14:textId="77777777" w:rsidR="008E4A33" w:rsidRPr="008F15D7" w:rsidRDefault="008E4A33" w:rsidP="00BD7019">
            <w:pPr>
              <w:pStyle w:val="Tableheading"/>
            </w:pPr>
            <w:r w:rsidRPr="008F15D7">
              <w:t>I</w:t>
            </w:r>
          </w:p>
        </w:tc>
        <w:tc>
          <w:tcPr>
            <w:tcW w:w="1276" w:type="dxa"/>
          </w:tcPr>
          <w:p w14:paraId="0A54D01B" w14:textId="77777777" w:rsidR="008E4A33" w:rsidRPr="008F15D7" w:rsidRDefault="008E4A33" w:rsidP="00BD7019">
            <w:pPr>
              <w:pStyle w:val="Tableheading"/>
            </w:pPr>
            <w:r w:rsidRPr="008F15D7">
              <w:t>II</w:t>
            </w:r>
          </w:p>
        </w:tc>
        <w:tc>
          <w:tcPr>
            <w:tcW w:w="1286" w:type="dxa"/>
          </w:tcPr>
          <w:p w14:paraId="72C05354" w14:textId="77777777" w:rsidR="008E4A33" w:rsidRPr="008F15D7" w:rsidRDefault="008E4A33" w:rsidP="00BD7019">
            <w:pPr>
              <w:pStyle w:val="Tableheading"/>
            </w:pPr>
            <w:r w:rsidRPr="008F15D7">
              <w:t>III</w:t>
            </w:r>
          </w:p>
        </w:tc>
        <w:tc>
          <w:tcPr>
            <w:tcW w:w="1587" w:type="dxa"/>
            <w:gridSpan w:val="2"/>
            <w:vMerge w:val="restart"/>
          </w:tcPr>
          <w:p w14:paraId="5749AE35" w14:textId="77777777" w:rsidR="008E4A33" w:rsidRPr="008F15D7" w:rsidRDefault="008E4A33" w:rsidP="00BD7019">
            <w:pPr>
              <w:pStyle w:val="Tableheading"/>
            </w:pPr>
            <w:r w:rsidRPr="008F15D7">
              <w:t>III is later than I (minute)</w:t>
            </w:r>
          </w:p>
        </w:tc>
        <w:tc>
          <w:tcPr>
            <w:tcW w:w="1527" w:type="dxa"/>
            <w:gridSpan w:val="2"/>
            <w:vMerge w:val="restart"/>
          </w:tcPr>
          <w:p w14:paraId="40AD0849" w14:textId="77777777" w:rsidR="008E4A33" w:rsidRPr="008F15D7" w:rsidRDefault="008E4A33" w:rsidP="00BD7019">
            <w:pPr>
              <w:pStyle w:val="Tableheading"/>
            </w:pPr>
            <w:r w:rsidRPr="008F15D7">
              <w:t>I is later than II</w:t>
            </w:r>
          </w:p>
          <w:p w14:paraId="4923BAFA" w14:textId="77777777" w:rsidR="008E4A33" w:rsidRPr="008F15D7" w:rsidRDefault="008E4A33" w:rsidP="00BD7019">
            <w:pPr>
              <w:pStyle w:val="Tableheading"/>
            </w:pPr>
            <w:r w:rsidRPr="008F15D7">
              <w:t>(minute)</w:t>
            </w:r>
          </w:p>
        </w:tc>
        <w:tc>
          <w:tcPr>
            <w:tcW w:w="1565" w:type="dxa"/>
            <w:gridSpan w:val="2"/>
            <w:vMerge w:val="restart"/>
          </w:tcPr>
          <w:p w14:paraId="7AC8D638" w14:textId="77777777" w:rsidR="008E4A33" w:rsidRPr="008F15D7" w:rsidRDefault="008E4A33" w:rsidP="00BD7019">
            <w:pPr>
              <w:pStyle w:val="Tableheading"/>
            </w:pPr>
            <w:r w:rsidRPr="008F15D7">
              <w:t>III is later than II</w:t>
            </w:r>
          </w:p>
          <w:p w14:paraId="05CF148A" w14:textId="77777777" w:rsidR="008E4A33" w:rsidRPr="008F15D7" w:rsidRDefault="008E4A33" w:rsidP="00BD7019">
            <w:pPr>
              <w:pStyle w:val="Tableheading"/>
            </w:pPr>
            <w:r w:rsidRPr="008F15D7">
              <w:t>(minute)</w:t>
            </w:r>
          </w:p>
        </w:tc>
      </w:tr>
      <w:tr w:rsidR="00BD7019" w:rsidRPr="008F15D7" w14:paraId="56647671" w14:textId="77777777" w:rsidTr="00BD7019">
        <w:trPr>
          <w:trHeight w:val="662"/>
          <w:jc w:val="center"/>
        </w:trPr>
        <w:tc>
          <w:tcPr>
            <w:tcW w:w="1026" w:type="dxa"/>
            <w:vMerge/>
          </w:tcPr>
          <w:p w14:paraId="46FCAF3E" w14:textId="77777777" w:rsidR="008E4A33" w:rsidRPr="008F15D7" w:rsidRDefault="008E4A33" w:rsidP="00BD7019">
            <w:pPr>
              <w:pStyle w:val="Tableheading"/>
            </w:pPr>
          </w:p>
        </w:tc>
        <w:tc>
          <w:tcPr>
            <w:tcW w:w="1374" w:type="dxa"/>
          </w:tcPr>
          <w:p w14:paraId="66DBB291" w14:textId="77777777" w:rsidR="008E4A33" w:rsidRPr="008F15D7" w:rsidRDefault="008E4A33" w:rsidP="00BD7019">
            <w:pPr>
              <w:pStyle w:val="Tableheading"/>
            </w:pPr>
            <w:r w:rsidRPr="008F15D7">
              <w:t>Towards the sunrise</w:t>
            </w:r>
          </w:p>
        </w:tc>
        <w:tc>
          <w:tcPr>
            <w:tcW w:w="1276" w:type="dxa"/>
          </w:tcPr>
          <w:p w14:paraId="155E44BD" w14:textId="77777777" w:rsidR="008E4A33" w:rsidRPr="008F15D7" w:rsidRDefault="008E4A33" w:rsidP="00BD7019">
            <w:pPr>
              <w:pStyle w:val="Tableheading"/>
            </w:pPr>
            <w:r w:rsidRPr="008F15D7">
              <w:t>Towards zenith</w:t>
            </w:r>
          </w:p>
        </w:tc>
        <w:tc>
          <w:tcPr>
            <w:tcW w:w="1286" w:type="dxa"/>
          </w:tcPr>
          <w:p w14:paraId="5C7FB4E4" w14:textId="77777777" w:rsidR="008E4A33" w:rsidRPr="008F15D7" w:rsidRDefault="008E4A33" w:rsidP="00BD7019">
            <w:pPr>
              <w:pStyle w:val="Tableheading"/>
            </w:pPr>
            <w:r w:rsidRPr="008F15D7">
              <w:t>Away from the sunrise</w:t>
            </w:r>
          </w:p>
        </w:tc>
        <w:tc>
          <w:tcPr>
            <w:tcW w:w="1587" w:type="dxa"/>
            <w:gridSpan w:val="2"/>
            <w:vMerge/>
          </w:tcPr>
          <w:p w14:paraId="2A4B6B71" w14:textId="77777777" w:rsidR="008E4A33" w:rsidRPr="008F15D7" w:rsidRDefault="008E4A33" w:rsidP="00BD7019">
            <w:pPr>
              <w:pStyle w:val="Tableheading"/>
            </w:pPr>
          </w:p>
        </w:tc>
        <w:tc>
          <w:tcPr>
            <w:tcW w:w="1527" w:type="dxa"/>
            <w:gridSpan w:val="2"/>
            <w:vMerge/>
          </w:tcPr>
          <w:p w14:paraId="2A659502" w14:textId="77777777" w:rsidR="008E4A33" w:rsidRPr="008F15D7" w:rsidRDefault="008E4A33" w:rsidP="00BD7019">
            <w:pPr>
              <w:pStyle w:val="Tableheading"/>
            </w:pPr>
          </w:p>
        </w:tc>
        <w:tc>
          <w:tcPr>
            <w:tcW w:w="1565" w:type="dxa"/>
            <w:gridSpan w:val="2"/>
            <w:vMerge/>
          </w:tcPr>
          <w:p w14:paraId="16124818" w14:textId="77777777" w:rsidR="008E4A33" w:rsidRPr="008F15D7" w:rsidRDefault="008E4A33" w:rsidP="00BD7019">
            <w:pPr>
              <w:pStyle w:val="Tableheading"/>
            </w:pPr>
          </w:p>
        </w:tc>
      </w:tr>
      <w:tr w:rsidR="00BD7019" w:rsidRPr="008F15D7" w14:paraId="44D82DA0" w14:textId="77777777" w:rsidTr="00BD7019">
        <w:trPr>
          <w:trHeight w:hRule="exact" w:val="325"/>
          <w:jc w:val="center"/>
        </w:trPr>
        <w:tc>
          <w:tcPr>
            <w:tcW w:w="1026" w:type="dxa"/>
          </w:tcPr>
          <w:p w14:paraId="6720AFF4" w14:textId="77777777" w:rsidR="008E4A33" w:rsidRPr="008F15D7" w:rsidRDefault="008E4A33" w:rsidP="00EC7415">
            <w:pPr>
              <w:tabs>
                <w:tab w:val="right" w:leader="dot" w:pos="9000"/>
              </w:tabs>
              <w:spacing w:line="100" w:lineRule="atLeast"/>
              <w:ind w:right="3"/>
              <w:jc w:val="both"/>
            </w:pPr>
            <w:r w:rsidRPr="008F15D7">
              <w:t>6:56</w:t>
            </w:r>
          </w:p>
        </w:tc>
        <w:tc>
          <w:tcPr>
            <w:tcW w:w="1374" w:type="dxa"/>
          </w:tcPr>
          <w:p w14:paraId="6C0B1AD9" w14:textId="77777777" w:rsidR="008E4A33" w:rsidRPr="008F15D7" w:rsidRDefault="008E4A33" w:rsidP="00EC7415">
            <w:pPr>
              <w:tabs>
                <w:tab w:val="right" w:leader="dot" w:pos="9000"/>
              </w:tabs>
              <w:spacing w:line="100" w:lineRule="atLeast"/>
              <w:ind w:right="3"/>
              <w:jc w:val="both"/>
            </w:pPr>
            <w:r w:rsidRPr="008F15D7">
              <w:t>50</w:t>
            </w:r>
          </w:p>
        </w:tc>
        <w:tc>
          <w:tcPr>
            <w:tcW w:w="1276" w:type="dxa"/>
          </w:tcPr>
          <w:p w14:paraId="0111F6AA" w14:textId="77777777" w:rsidR="008E4A33" w:rsidRPr="008F15D7" w:rsidRDefault="008E4A33" w:rsidP="00EC7415">
            <w:pPr>
              <w:tabs>
                <w:tab w:val="right" w:leader="dot" w:pos="9000"/>
              </w:tabs>
              <w:spacing w:line="100" w:lineRule="atLeast"/>
              <w:ind w:right="3"/>
              <w:jc w:val="both"/>
            </w:pPr>
            <w:r w:rsidRPr="008F15D7">
              <w:t>83</w:t>
            </w:r>
          </w:p>
        </w:tc>
        <w:tc>
          <w:tcPr>
            <w:tcW w:w="1286" w:type="dxa"/>
          </w:tcPr>
          <w:p w14:paraId="293086BD" w14:textId="77777777" w:rsidR="008E4A33" w:rsidRPr="008F15D7" w:rsidRDefault="008E4A33" w:rsidP="00EC7415">
            <w:pPr>
              <w:tabs>
                <w:tab w:val="right" w:leader="dot" w:pos="9000"/>
              </w:tabs>
              <w:spacing w:line="100" w:lineRule="atLeast"/>
              <w:ind w:right="3"/>
              <w:jc w:val="both"/>
            </w:pPr>
            <w:r w:rsidRPr="008F15D7">
              <w:t>48</w:t>
            </w:r>
          </w:p>
        </w:tc>
        <w:tc>
          <w:tcPr>
            <w:tcW w:w="480" w:type="dxa"/>
          </w:tcPr>
          <w:p w14:paraId="45ADD63B" w14:textId="77777777" w:rsidR="008E4A33" w:rsidRPr="008F15D7" w:rsidRDefault="008E4A33" w:rsidP="00EC7415">
            <w:pPr>
              <w:tabs>
                <w:tab w:val="right" w:leader="dot" w:pos="9000"/>
              </w:tabs>
              <w:spacing w:line="100" w:lineRule="atLeast"/>
              <w:ind w:right="3"/>
              <w:jc w:val="both"/>
            </w:pPr>
          </w:p>
        </w:tc>
        <w:tc>
          <w:tcPr>
            <w:tcW w:w="1107" w:type="dxa"/>
          </w:tcPr>
          <w:p w14:paraId="3900650C" w14:textId="77777777" w:rsidR="008E4A33" w:rsidRPr="008F15D7" w:rsidRDefault="008E4A33" w:rsidP="00EC7415">
            <w:pPr>
              <w:tabs>
                <w:tab w:val="right" w:leader="dot" w:pos="9000"/>
              </w:tabs>
              <w:spacing w:line="100" w:lineRule="atLeast"/>
              <w:ind w:right="3"/>
              <w:jc w:val="both"/>
            </w:pPr>
          </w:p>
        </w:tc>
        <w:tc>
          <w:tcPr>
            <w:tcW w:w="492" w:type="dxa"/>
          </w:tcPr>
          <w:p w14:paraId="5F3143CA" w14:textId="77777777" w:rsidR="008E4A33" w:rsidRPr="008F15D7" w:rsidRDefault="008E4A33" w:rsidP="00EC7415">
            <w:pPr>
              <w:tabs>
                <w:tab w:val="right" w:leader="dot" w:pos="9000"/>
              </w:tabs>
              <w:spacing w:line="100" w:lineRule="atLeast"/>
              <w:ind w:right="3"/>
              <w:jc w:val="both"/>
            </w:pPr>
          </w:p>
        </w:tc>
        <w:tc>
          <w:tcPr>
            <w:tcW w:w="1035" w:type="dxa"/>
          </w:tcPr>
          <w:p w14:paraId="000292B3" w14:textId="77777777" w:rsidR="008E4A33" w:rsidRPr="008F15D7" w:rsidRDefault="008E4A33" w:rsidP="00EC7415">
            <w:pPr>
              <w:tabs>
                <w:tab w:val="right" w:leader="dot" w:pos="9000"/>
              </w:tabs>
              <w:spacing w:line="100" w:lineRule="atLeast"/>
              <w:ind w:right="3"/>
              <w:jc w:val="both"/>
            </w:pPr>
          </w:p>
        </w:tc>
        <w:tc>
          <w:tcPr>
            <w:tcW w:w="492" w:type="dxa"/>
          </w:tcPr>
          <w:p w14:paraId="7DC2893B" w14:textId="77777777" w:rsidR="008E4A33" w:rsidRPr="008F15D7" w:rsidRDefault="008E4A33" w:rsidP="00EC7415">
            <w:pPr>
              <w:tabs>
                <w:tab w:val="right" w:leader="dot" w:pos="9000"/>
              </w:tabs>
              <w:spacing w:line="100" w:lineRule="atLeast"/>
              <w:ind w:right="3"/>
              <w:jc w:val="both"/>
            </w:pPr>
          </w:p>
        </w:tc>
        <w:tc>
          <w:tcPr>
            <w:tcW w:w="1073" w:type="dxa"/>
          </w:tcPr>
          <w:p w14:paraId="2B17A315" w14:textId="77777777" w:rsidR="008E4A33" w:rsidRPr="008F15D7" w:rsidRDefault="008E4A33" w:rsidP="00EC7415">
            <w:pPr>
              <w:tabs>
                <w:tab w:val="right" w:leader="dot" w:pos="9000"/>
              </w:tabs>
              <w:spacing w:line="100" w:lineRule="atLeast"/>
              <w:ind w:right="3"/>
              <w:jc w:val="both"/>
            </w:pPr>
          </w:p>
        </w:tc>
      </w:tr>
      <w:tr w:rsidR="00BD7019" w:rsidRPr="008F15D7" w14:paraId="634DF6A0" w14:textId="77777777" w:rsidTr="00BD7019">
        <w:trPr>
          <w:trHeight w:hRule="exact" w:val="325"/>
          <w:jc w:val="center"/>
        </w:trPr>
        <w:tc>
          <w:tcPr>
            <w:tcW w:w="1026" w:type="dxa"/>
          </w:tcPr>
          <w:p w14:paraId="345B3A87" w14:textId="77777777" w:rsidR="008E4A33" w:rsidRPr="008F15D7" w:rsidRDefault="008E4A33" w:rsidP="00EC7415">
            <w:pPr>
              <w:tabs>
                <w:tab w:val="right" w:leader="dot" w:pos="9000"/>
              </w:tabs>
              <w:spacing w:line="100" w:lineRule="atLeast"/>
              <w:ind w:right="3"/>
              <w:jc w:val="both"/>
            </w:pPr>
            <w:r w:rsidRPr="008F15D7">
              <w:t>6:57</w:t>
            </w:r>
          </w:p>
        </w:tc>
        <w:tc>
          <w:tcPr>
            <w:tcW w:w="1374" w:type="dxa"/>
          </w:tcPr>
          <w:p w14:paraId="2AE119FF" w14:textId="77777777" w:rsidR="008E4A33" w:rsidRPr="008F15D7" w:rsidRDefault="008E4A33" w:rsidP="00EC7415">
            <w:pPr>
              <w:tabs>
                <w:tab w:val="right" w:leader="dot" w:pos="9000"/>
              </w:tabs>
              <w:spacing w:line="100" w:lineRule="atLeast"/>
              <w:ind w:right="3"/>
              <w:jc w:val="both"/>
            </w:pPr>
            <w:r w:rsidRPr="008F15D7">
              <w:t>57</w:t>
            </w:r>
          </w:p>
        </w:tc>
        <w:tc>
          <w:tcPr>
            <w:tcW w:w="1276" w:type="dxa"/>
          </w:tcPr>
          <w:p w14:paraId="18AF1405" w14:textId="77777777" w:rsidR="008E4A33" w:rsidRPr="008F15D7" w:rsidRDefault="008E4A33" w:rsidP="00EC7415">
            <w:pPr>
              <w:tabs>
                <w:tab w:val="right" w:leader="dot" w:pos="9000"/>
              </w:tabs>
              <w:spacing w:line="100" w:lineRule="atLeast"/>
              <w:ind w:right="3"/>
              <w:jc w:val="both"/>
            </w:pPr>
            <w:r w:rsidRPr="008F15D7">
              <w:t>90</w:t>
            </w:r>
          </w:p>
        </w:tc>
        <w:tc>
          <w:tcPr>
            <w:tcW w:w="1286" w:type="dxa"/>
          </w:tcPr>
          <w:p w14:paraId="0F9FC921" w14:textId="77777777" w:rsidR="008E4A33" w:rsidRPr="008F15D7" w:rsidRDefault="008E4A33" w:rsidP="00EC7415">
            <w:pPr>
              <w:tabs>
                <w:tab w:val="right" w:leader="dot" w:pos="9000"/>
              </w:tabs>
              <w:spacing w:line="100" w:lineRule="atLeast"/>
              <w:ind w:right="3"/>
              <w:jc w:val="both"/>
            </w:pPr>
            <w:r w:rsidRPr="008F15D7">
              <w:t>48</w:t>
            </w:r>
          </w:p>
        </w:tc>
        <w:tc>
          <w:tcPr>
            <w:tcW w:w="480" w:type="dxa"/>
          </w:tcPr>
          <w:p w14:paraId="7FF3AB23" w14:textId="77777777" w:rsidR="008E4A33" w:rsidRPr="008F15D7" w:rsidRDefault="008E4A33" w:rsidP="00EC7415">
            <w:pPr>
              <w:tabs>
                <w:tab w:val="right" w:leader="dot" w:pos="9000"/>
              </w:tabs>
              <w:spacing w:line="100" w:lineRule="atLeast"/>
              <w:ind w:right="3"/>
              <w:jc w:val="both"/>
            </w:pPr>
            <w:r w:rsidRPr="008F15D7">
              <w:t>1</w:t>
            </w:r>
          </w:p>
        </w:tc>
        <w:tc>
          <w:tcPr>
            <w:tcW w:w="1107" w:type="dxa"/>
          </w:tcPr>
          <w:p w14:paraId="41F947BD"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48</w:t>
            </w:r>
          </w:p>
        </w:tc>
        <w:tc>
          <w:tcPr>
            <w:tcW w:w="492" w:type="dxa"/>
          </w:tcPr>
          <w:p w14:paraId="1341F867" w14:textId="77777777" w:rsidR="008E4A33" w:rsidRPr="008F15D7" w:rsidRDefault="008E4A33" w:rsidP="00EC7415">
            <w:pPr>
              <w:tabs>
                <w:tab w:val="right" w:leader="dot" w:pos="9000"/>
              </w:tabs>
              <w:spacing w:line="100" w:lineRule="atLeast"/>
              <w:ind w:right="3"/>
              <w:jc w:val="both"/>
            </w:pPr>
          </w:p>
        </w:tc>
        <w:tc>
          <w:tcPr>
            <w:tcW w:w="1035" w:type="dxa"/>
          </w:tcPr>
          <w:p w14:paraId="64E3399E" w14:textId="77777777" w:rsidR="008E4A33" w:rsidRPr="008F15D7" w:rsidRDefault="008E4A33" w:rsidP="00EC7415">
            <w:pPr>
              <w:tabs>
                <w:tab w:val="right" w:leader="dot" w:pos="9000"/>
              </w:tabs>
              <w:spacing w:line="100" w:lineRule="atLeast"/>
              <w:ind w:right="3"/>
              <w:jc w:val="both"/>
            </w:pPr>
          </w:p>
        </w:tc>
        <w:tc>
          <w:tcPr>
            <w:tcW w:w="492" w:type="dxa"/>
          </w:tcPr>
          <w:p w14:paraId="7C26570F" w14:textId="77777777" w:rsidR="008E4A33" w:rsidRPr="008F15D7" w:rsidRDefault="008E4A33" w:rsidP="00EC7415">
            <w:pPr>
              <w:tabs>
                <w:tab w:val="right" w:leader="dot" w:pos="9000"/>
              </w:tabs>
              <w:spacing w:line="100" w:lineRule="atLeast"/>
              <w:ind w:right="3"/>
              <w:jc w:val="both"/>
            </w:pPr>
          </w:p>
        </w:tc>
        <w:tc>
          <w:tcPr>
            <w:tcW w:w="1073" w:type="dxa"/>
          </w:tcPr>
          <w:p w14:paraId="65E6D388"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48</w:t>
            </w:r>
          </w:p>
        </w:tc>
      </w:tr>
      <w:tr w:rsidR="00BD7019" w:rsidRPr="008F15D7" w14:paraId="0159C003" w14:textId="77777777" w:rsidTr="00BD7019">
        <w:trPr>
          <w:trHeight w:hRule="exact" w:val="325"/>
          <w:jc w:val="center"/>
        </w:trPr>
        <w:tc>
          <w:tcPr>
            <w:tcW w:w="1026" w:type="dxa"/>
          </w:tcPr>
          <w:p w14:paraId="40FB3962" w14:textId="77777777" w:rsidR="008E4A33" w:rsidRPr="008F15D7" w:rsidRDefault="008E4A33" w:rsidP="00EC7415">
            <w:pPr>
              <w:tabs>
                <w:tab w:val="right" w:leader="dot" w:pos="9000"/>
              </w:tabs>
              <w:spacing w:line="100" w:lineRule="atLeast"/>
              <w:ind w:right="3"/>
              <w:jc w:val="both"/>
            </w:pPr>
            <w:r w:rsidRPr="008F15D7">
              <w:t>6:58</w:t>
            </w:r>
          </w:p>
        </w:tc>
        <w:tc>
          <w:tcPr>
            <w:tcW w:w="1374" w:type="dxa"/>
          </w:tcPr>
          <w:p w14:paraId="00D5359A" w14:textId="77777777" w:rsidR="008E4A33" w:rsidRPr="008F15D7" w:rsidRDefault="008E4A33" w:rsidP="00EC7415">
            <w:pPr>
              <w:tabs>
                <w:tab w:val="right" w:leader="dot" w:pos="9000"/>
              </w:tabs>
              <w:spacing w:line="100" w:lineRule="atLeast"/>
              <w:ind w:right="3"/>
              <w:jc w:val="both"/>
            </w:pPr>
            <w:r w:rsidRPr="008F15D7">
              <w:t>67</w:t>
            </w:r>
          </w:p>
        </w:tc>
        <w:tc>
          <w:tcPr>
            <w:tcW w:w="1276" w:type="dxa"/>
          </w:tcPr>
          <w:p w14:paraId="0E7615FD" w14:textId="77777777" w:rsidR="008E4A33" w:rsidRPr="008F15D7" w:rsidRDefault="008E4A33" w:rsidP="00EC7415">
            <w:pPr>
              <w:tabs>
                <w:tab w:val="right" w:leader="dot" w:pos="9000"/>
              </w:tabs>
              <w:spacing w:line="100" w:lineRule="atLeast"/>
              <w:ind w:right="3"/>
              <w:jc w:val="both"/>
            </w:pPr>
            <w:r w:rsidRPr="008F15D7">
              <w:t>116</w:t>
            </w:r>
          </w:p>
        </w:tc>
        <w:tc>
          <w:tcPr>
            <w:tcW w:w="1286" w:type="dxa"/>
          </w:tcPr>
          <w:p w14:paraId="6336317F" w14:textId="77777777" w:rsidR="008E4A33" w:rsidRPr="008F15D7" w:rsidRDefault="008E4A33" w:rsidP="00EC7415">
            <w:pPr>
              <w:tabs>
                <w:tab w:val="right" w:leader="dot" w:pos="9000"/>
              </w:tabs>
              <w:ind w:right="3"/>
              <w:jc w:val="both"/>
            </w:pPr>
            <w:r w:rsidRPr="008F15D7">
              <w:t>50</w:t>
            </w:r>
          </w:p>
        </w:tc>
        <w:tc>
          <w:tcPr>
            <w:tcW w:w="480" w:type="dxa"/>
          </w:tcPr>
          <w:p w14:paraId="3115CF62" w14:textId="77777777" w:rsidR="008E4A33" w:rsidRPr="008F15D7" w:rsidRDefault="008E4A33" w:rsidP="00EC7415">
            <w:pPr>
              <w:tabs>
                <w:tab w:val="right" w:leader="dot" w:pos="9000"/>
              </w:tabs>
              <w:spacing w:line="100" w:lineRule="atLeast"/>
              <w:ind w:right="3"/>
              <w:jc w:val="both"/>
            </w:pPr>
            <w:r w:rsidRPr="008F15D7">
              <w:t>2</w:t>
            </w:r>
          </w:p>
        </w:tc>
        <w:tc>
          <w:tcPr>
            <w:tcW w:w="1107" w:type="dxa"/>
          </w:tcPr>
          <w:p w14:paraId="2CC1B686"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50</w:t>
            </w:r>
          </w:p>
        </w:tc>
        <w:tc>
          <w:tcPr>
            <w:tcW w:w="492" w:type="dxa"/>
          </w:tcPr>
          <w:p w14:paraId="1E83F6F1" w14:textId="77777777" w:rsidR="008E4A33" w:rsidRPr="008F15D7" w:rsidRDefault="008E4A33" w:rsidP="00EC7415">
            <w:pPr>
              <w:tabs>
                <w:tab w:val="right" w:leader="dot" w:pos="9000"/>
              </w:tabs>
              <w:spacing w:line="100" w:lineRule="atLeast"/>
              <w:ind w:right="3"/>
              <w:jc w:val="both"/>
            </w:pPr>
          </w:p>
        </w:tc>
        <w:tc>
          <w:tcPr>
            <w:tcW w:w="1035" w:type="dxa"/>
          </w:tcPr>
          <w:p w14:paraId="47A5413C" w14:textId="77777777" w:rsidR="008E4A33" w:rsidRPr="008F15D7" w:rsidRDefault="008E4A33" w:rsidP="00EC7415">
            <w:pPr>
              <w:tabs>
                <w:tab w:val="right" w:leader="dot" w:pos="9000"/>
              </w:tabs>
              <w:spacing w:line="100" w:lineRule="atLeast"/>
              <w:ind w:right="3"/>
              <w:jc w:val="both"/>
            </w:pPr>
          </w:p>
        </w:tc>
        <w:tc>
          <w:tcPr>
            <w:tcW w:w="492" w:type="dxa"/>
          </w:tcPr>
          <w:p w14:paraId="29C471CA" w14:textId="77777777" w:rsidR="008E4A33" w:rsidRPr="008F15D7" w:rsidRDefault="008E4A33" w:rsidP="00EC7415">
            <w:pPr>
              <w:tabs>
                <w:tab w:val="right" w:leader="dot" w:pos="9000"/>
              </w:tabs>
              <w:spacing w:line="100" w:lineRule="atLeast"/>
              <w:ind w:right="3"/>
              <w:jc w:val="both"/>
            </w:pPr>
          </w:p>
        </w:tc>
        <w:tc>
          <w:tcPr>
            <w:tcW w:w="1073" w:type="dxa"/>
          </w:tcPr>
          <w:p w14:paraId="704E27CC"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50</w:t>
            </w:r>
          </w:p>
        </w:tc>
      </w:tr>
      <w:tr w:rsidR="00BD7019" w:rsidRPr="008F15D7" w14:paraId="6998D221" w14:textId="77777777" w:rsidTr="00BD7019">
        <w:trPr>
          <w:trHeight w:hRule="exact" w:val="325"/>
          <w:jc w:val="center"/>
        </w:trPr>
        <w:tc>
          <w:tcPr>
            <w:tcW w:w="1026" w:type="dxa"/>
          </w:tcPr>
          <w:p w14:paraId="6B27F327" w14:textId="77777777" w:rsidR="008E4A33" w:rsidRPr="008F15D7" w:rsidRDefault="008E4A33" w:rsidP="00EC7415">
            <w:pPr>
              <w:tabs>
                <w:tab w:val="right" w:leader="dot" w:pos="9000"/>
              </w:tabs>
              <w:spacing w:line="100" w:lineRule="atLeast"/>
              <w:ind w:right="3"/>
              <w:jc w:val="both"/>
            </w:pPr>
            <w:r w:rsidRPr="008F15D7">
              <w:t>6:59</w:t>
            </w:r>
          </w:p>
        </w:tc>
        <w:tc>
          <w:tcPr>
            <w:tcW w:w="1374" w:type="dxa"/>
          </w:tcPr>
          <w:p w14:paraId="76A8049E" w14:textId="77777777" w:rsidR="008E4A33" w:rsidRPr="008F15D7" w:rsidRDefault="008E4A33" w:rsidP="00EC7415">
            <w:pPr>
              <w:tabs>
                <w:tab w:val="right" w:leader="dot" w:pos="9000"/>
              </w:tabs>
              <w:spacing w:line="100" w:lineRule="atLeast"/>
              <w:ind w:right="3"/>
              <w:jc w:val="both"/>
            </w:pPr>
            <w:r w:rsidRPr="008F15D7">
              <w:t>80</w:t>
            </w:r>
          </w:p>
        </w:tc>
        <w:tc>
          <w:tcPr>
            <w:tcW w:w="1276" w:type="dxa"/>
          </w:tcPr>
          <w:p w14:paraId="26C62AE5" w14:textId="77777777" w:rsidR="008E4A33" w:rsidRPr="008F15D7" w:rsidRDefault="008E4A33" w:rsidP="00EC7415">
            <w:pPr>
              <w:tabs>
                <w:tab w:val="right" w:leader="dot" w:pos="9000"/>
              </w:tabs>
              <w:spacing w:line="100" w:lineRule="atLeast"/>
              <w:ind w:right="3"/>
              <w:jc w:val="both"/>
            </w:pPr>
            <w:r w:rsidRPr="008F15D7">
              <w:t>133</w:t>
            </w:r>
          </w:p>
        </w:tc>
        <w:tc>
          <w:tcPr>
            <w:tcW w:w="1286" w:type="dxa"/>
          </w:tcPr>
          <w:p w14:paraId="1B6852A9" w14:textId="77777777" w:rsidR="008E4A33" w:rsidRPr="008F15D7" w:rsidRDefault="008E4A33" w:rsidP="00EC7415">
            <w:pPr>
              <w:tabs>
                <w:tab w:val="right" w:leader="dot" w:pos="9000"/>
              </w:tabs>
              <w:spacing w:line="100" w:lineRule="atLeast"/>
              <w:ind w:right="3"/>
              <w:jc w:val="both"/>
            </w:pPr>
            <w:r w:rsidRPr="008F15D7">
              <w:t>61</w:t>
            </w:r>
          </w:p>
        </w:tc>
        <w:tc>
          <w:tcPr>
            <w:tcW w:w="480" w:type="dxa"/>
          </w:tcPr>
          <w:p w14:paraId="0C37CB1B" w14:textId="77777777" w:rsidR="008E4A33" w:rsidRPr="008F15D7" w:rsidRDefault="008E4A33" w:rsidP="00EC7415">
            <w:pPr>
              <w:tabs>
                <w:tab w:val="right" w:leader="dot" w:pos="9000"/>
              </w:tabs>
              <w:spacing w:line="100" w:lineRule="atLeast"/>
              <w:ind w:right="3"/>
              <w:jc w:val="both"/>
            </w:pPr>
            <w:r w:rsidRPr="008F15D7">
              <w:t>2</w:t>
            </w:r>
          </w:p>
        </w:tc>
        <w:tc>
          <w:tcPr>
            <w:tcW w:w="1107" w:type="dxa"/>
          </w:tcPr>
          <w:p w14:paraId="537776A4"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61</w:t>
            </w:r>
          </w:p>
        </w:tc>
        <w:tc>
          <w:tcPr>
            <w:tcW w:w="492" w:type="dxa"/>
          </w:tcPr>
          <w:p w14:paraId="290F5562" w14:textId="77777777" w:rsidR="008E4A33" w:rsidRPr="008F15D7" w:rsidRDefault="008E4A33" w:rsidP="00EC7415">
            <w:pPr>
              <w:tabs>
                <w:tab w:val="right" w:leader="dot" w:pos="9000"/>
              </w:tabs>
              <w:spacing w:line="100" w:lineRule="atLeast"/>
              <w:ind w:right="3"/>
              <w:jc w:val="both"/>
            </w:pPr>
            <w:r w:rsidRPr="008F15D7">
              <w:t>3</w:t>
            </w:r>
          </w:p>
        </w:tc>
        <w:tc>
          <w:tcPr>
            <w:tcW w:w="1035" w:type="dxa"/>
          </w:tcPr>
          <w:p w14:paraId="4C4B6858"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80</w:t>
            </w:r>
          </w:p>
        </w:tc>
        <w:tc>
          <w:tcPr>
            <w:tcW w:w="492" w:type="dxa"/>
          </w:tcPr>
          <w:p w14:paraId="03EEC659" w14:textId="77777777" w:rsidR="008E4A33" w:rsidRPr="008F15D7" w:rsidRDefault="008E4A33" w:rsidP="00EC7415">
            <w:pPr>
              <w:tabs>
                <w:tab w:val="right" w:leader="dot" w:pos="9000"/>
              </w:tabs>
              <w:spacing w:line="100" w:lineRule="atLeast"/>
              <w:ind w:right="3"/>
              <w:jc w:val="both"/>
            </w:pPr>
          </w:p>
        </w:tc>
        <w:tc>
          <w:tcPr>
            <w:tcW w:w="1073" w:type="dxa"/>
          </w:tcPr>
          <w:p w14:paraId="7A3BF7A8"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61</w:t>
            </w:r>
          </w:p>
        </w:tc>
      </w:tr>
      <w:tr w:rsidR="00BD7019" w:rsidRPr="008F15D7" w14:paraId="2508BA3F" w14:textId="77777777" w:rsidTr="00BD7019">
        <w:trPr>
          <w:trHeight w:hRule="exact" w:val="325"/>
          <w:jc w:val="center"/>
        </w:trPr>
        <w:tc>
          <w:tcPr>
            <w:tcW w:w="1026" w:type="dxa"/>
          </w:tcPr>
          <w:p w14:paraId="26C21D9F" w14:textId="77777777" w:rsidR="008E4A33" w:rsidRPr="008F15D7" w:rsidRDefault="008E4A33" w:rsidP="00EC7415">
            <w:pPr>
              <w:tabs>
                <w:tab w:val="right" w:leader="dot" w:pos="9000"/>
              </w:tabs>
              <w:spacing w:line="100" w:lineRule="atLeast"/>
              <w:ind w:right="3"/>
              <w:jc w:val="both"/>
            </w:pPr>
            <w:r w:rsidRPr="008F15D7">
              <w:t>7:00</w:t>
            </w:r>
          </w:p>
        </w:tc>
        <w:tc>
          <w:tcPr>
            <w:tcW w:w="1374" w:type="dxa"/>
          </w:tcPr>
          <w:p w14:paraId="7FF72A3C" w14:textId="77777777" w:rsidR="008E4A33" w:rsidRPr="008F15D7" w:rsidRDefault="008E4A33" w:rsidP="00EC7415">
            <w:pPr>
              <w:tabs>
                <w:tab w:val="right" w:leader="dot" w:pos="9000"/>
              </w:tabs>
              <w:spacing w:line="100" w:lineRule="atLeast"/>
              <w:ind w:right="3"/>
              <w:jc w:val="both"/>
            </w:pPr>
            <w:r w:rsidRPr="008F15D7">
              <w:t>90</w:t>
            </w:r>
          </w:p>
        </w:tc>
        <w:tc>
          <w:tcPr>
            <w:tcW w:w="1276" w:type="dxa"/>
          </w:tcPr>
          <w:p w14:paraId="481C38F5" w14:textId="77777777" w:rsidR="008E4A33" w:rsidRPr="008F15D7" w:rsidRDefault="008E4A33" w:rsidP="00EC7415">
            <w:pPr>
              <w:tabs>
                <w:tab w:val="right" w:leader="dot" w:pos="9000"/>
              </w:tabs>
              <w:spacing w:line="100" w:lineRule="atLeast"/>
              <w:ind w:right="3"/>
              <w:jc w:val="both"/>
            </w:pPr>
            <w:r w:rsidRPr="008F15D7">
              <w:t>149</w:t>
            </w:r>
          </w:p>
        </w:tc>
        <w:tc>
          <w:tcPr>
            <w:tcW w:w="1286" w:type="dxa"/>
          </w:tcPr>
          <w:p w14:paraId="7DC1DDE6" w14:textId="77777777" w:rsidR="008E4A33" w:rsidRPr="008F15D7" w:rsidRDefault="008E4A33" w:rsidP="00EC7415">
            <w:pPr>
              <w:tabs>
                <w:tab w:val="right" w:leader="dot" w:pos="9000"/>
              </w:tabs>
              <w:spacing w:line="100" w:lineRule="atLeast"/>
              <w:ind w:right="3"/>
              <w:jc w:val="both"/>
            </w:pPr>
            <w:r w:rsidRPr="008F15D7">
              <w:t>72</w:t>
            </w:r>
          </w:p>
        </w:tc>
        <w:tc>
          <w:tcPr>
            <w:tcW w:w="480" w:type="dxa"/>
          </w:tcPr>
          <w:p w14:paraId="116ACB06" w14:textId="77777777" w:rsidR="008E4A33" w:rsidRPr="008F15D7" w:rsidRDefault="008E4A33" w:rsidP="00EC7415">
            <w:pPr>
              <w:tabs>
                <w:tab w:val="right" w:leader="dot" w:pos="9000"/>
              </w:tabs>
              <w:spacing w:line="100" w:lineRule="atLeast"/>
              <w:ind w:right="3"/>
              <w:jc w:val="both"/>
            </w:pPr>
            <w:r w:rsidRPr="008F15D7">
              <w:t>2</w:t>
            </w:r>
          </w:p>
        </w:tc>
        <w:tc>
          <w:tcPr>
            <w:tcW w:w="1107" w:type="dxa"/>
          </w:tcPr>
          <w:p w14:paraId="48FB726E"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72</w:t>
            </w:r>
          </w:p>
        </w:tc>
        <w:tc>
          <w:tcPr>
            <w:tcW w:w="492" w:type="dxa"/>
          </w:tcPr>
          <w:p w14:paraId="7161CA36" w14:textId="77777777" w:rsidR="008E4A33" w:rsidRPr="008F15D7" w:rsidRDefault="008E4A33" w:rsidP="00EC7415">
            <w:pPr>
              <w:tabs>
                <w:tab w:val="right" w:leader="dot" w:pos="9000"/>
              </w:tabs>
              <w:spacing w:line="100" w:lineRule="atLeast"/>
              <w:ind w:right="3"/>
              <w:jc w:val="both"/>
            </w:pPr>
            <w:r w:rsidRPr="008F15D7">
              <w:t>3</w:t>
            </w:r>
          </w:p>
        </w:tc>
        <w:tc>
          <w:tcPr>
            <w:tcW w:w="1035" w:type="dxa"/>
          </w:tcPr>
          <w:p w14:paraId="4F977B2B"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90</w:t>
            </w:r>
          </w:p>
        </w:tc>
        <w:tc>
          <w:tcPr>
            <w:tcW w:w="492" w:type="dxa"/>
          </w:tcPr>
          <w:p w14:paraId="015CFCB6" w14:textId="77777777" w:rsidR="008E4A33" w:rsidRPr="008F15D7" w:rsidRDefault="008E4A33" w:rsidP="00EC7415">
            <w:pPr>
              <w:tabs>
                <w:tab w:val="right" w:leader="dot" w:pos="9000"/>
              </w:tabs>
              <w:spacing w:line="100" w:lineRule="atLeast"/>
              <w:ind w:right="3"/>
              <w:jc w:val="both"/>
            </w:pPr>
          </w:p>
        </w:tc>
        <w:tc>
          <w:tcPr>
            <w:tcW w:w="1073" w:type="dxa"/>
          </w:tcPr>
          <w:p w14:paraId="67578EA8"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72</w:t>
            </w:r>
          </w:p>
        </w:tc>
      </w:tr>
      <w:tr w:rsidR="00BD7019" w:rsidRPr="008F15D7" w14:paraId="0194D2E5" w14:textId="77777777" w:rsidTr="00BD7019">
        <w:trPr>
          <w:trHeight w:hRule="exact" w:val="325"/>
          <w:jc w:val="center"/>
        </w:trPr>
        <w:tc>
          <w:tcPr>
            <w:tcW w:w="1026" w:type="dxa"/>
          </w:tcPr>
          <w:p w14:paraId="5ADDC173" w14:textId="77777777" w:rsidR="008E4A33" w:rsidRPr="008F15D7" w:rsidRDefault="008E4A33" w:rsidP="00EC7415">
            <w:pPr>
              <w:tabs>
                <w:tab w:val="right" w:leader="dot" w:pos="9000"/>
              </w:tabs>
              <w:spacing w:line="100" w:lineRule="atLeast"/>
              <w:ind w:right="3"/>
              <w:jc w:val="both"/>
            </w:pPr>
            <w:r w:rsidRPr="008F15D7">
              <w:t>7:01</w:t>
            </w:r>
          </w:p>
        </w:tc>
        <w:tc>
          <w:tcPr>
            <w:tcW w:w="1374" w:type="dxa"/>
          </w:tcPr>
          <w:p w14:paraId="08534C52" w14:textId="77777777" w:rsidR="008E4A33" w:rsidRPr="008F15D7" w:rsidRDefault="008E4A33" w:rsidP="00EC7415">
            <w:pPr>
              <w:tabs>
                <w:tab w:val="right" w:leader="dot" w:pos="9000"/>
              </w:tabs>
              <w:spacing w:line="100" w:lineRule="atLeast"/>
              <w:ind w:right="3"/>
              <w:jc w:val="both"/>
            </w:pPr>
            <w:r w:rsidRPr="008F15D7">
              <w:t>106</w:t>
            </w:r>
          </w:p>
        </w:tc>
        <w:tc>
          <w:tcPr>
            <w:tcW w:w="1276" w:type="dxa"/>
          </w:tcPr>
          <w:p w14:paraId="7EA39CB5" w14:textId="77777777" w:rsidR="008E4A33" w:rsidRPr="008F15D7" w:rsidRDefault="008E4A33" w:rsidP="00EC7415">
            <w:pPr>
              <w:tabs>
                <w:tab w:val="right" w:leader="dot" w:pos="9000"/>
              </w:tabs>
              <w:spacing w:line="100" w:lineRule="atLeast"/>
              <w:ind w:right="3"/>
              <w:jc w:val="both"/>
            </w:pPr>
            <w:r w:rsidRPr="008F15D7">
              <w:t>170</w:t>
            </w:r>
          </w:p>
        </w:tc>
        <w:tc>
          <w:tcPr>
            <w:tcW w:w="1286" w:type="dxa"/>
          </w:tcPr>
          <w:p w14:paraId="65BFD16D" w14:textId="77777777" w:rsidR="008E4A33" w:rsidRPr="008F15D7" w:rsidRDefault="008E4A33" w:rsidP="00EC7415">
            <w:pPr>
              <w:tabs>
                <w:tab w:val="right" w:leader="dot" w:pos="9000"/>
              </w:tabs>
              <w:spacing w:line="100" w:lineRule="atLeast"/>
              <w:ind w:right="3"/>
              <w:jc w:val="both"/>
            </w:pPr>
            <w:r w:rsidRPr="008F15D7">
              <w:t>79</w:t>
            </w:r>
          </w:p>
        </w:tc>
        <w:tc>
          <w:tcPr>
            <w:tcW w:w="480" w:type="dxa"/>
          </w:tcPr>
          <w:p w14:paraId="0AD21E3D" w14:textId="77777777" w:rsidR="008E4A33" w:rsidRPr="008F15D7" w:rsidRDefault="008E4A33" w:rsidP="00EC7415">
            <w:pPr>
              <w:tabs>
                <w:tab w:val="right" w:leader="dot" w:pos="9000"/>
              </w:tabs>
              <w:spacing w:line="100" w:lineRule="atLeast"/>
              <w:ind w:right="3"/>
              <w:jc w:val="both"/>
            </w:pPr>
            <w:r w:rsidRPr="008F15D7">
              <w:t>2</w:t>
            </w:r>
          </w:p>
        </w:tc>
        <w:tc>
          <w:tcPr>
            <w:tcW w:w="1107" w:type="dxa"/>
          </w:tcPr>
          <w:p w14:paraId="39DEC342"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79</w:t>
            </w:r>
          </w:p>
        </w:tc>
        <w:tc>
          <w:tcPr>
            <w:tcW w:w="492" w:type="dxa"/>
          </w:tcPr>
          <w:p w14:paraId="31F57E30" w14:textId="77777777" w:rsidR="008E4A33" w:rsidRPr="008F15D7" w:rsidRDefault="008E4A33" w:rsidP="00EC7415">
            <w:pPr>
              <w:tabs>
                <w:tab w:val="right" w:leader="dot" w:pos="9000"/>
              </w:tabs>
              <w:spacing w:line="100" w:lineRule="atLeast"/>
              <w:ind w:right="3"/>
              <w:jc w:val="both"/>
            </w:pPr>
            <w:r w:rsidRPr="008F15D7">
              <w:t>3</w:t>
            </w:r>
          </w:p>
        </w:tc>
        <w:tc>
          <w:tcPr>
            <w:tcW w:w="1035" w:type="dxa"/>
          </w:tcPr>
          <w:p w14:paraId="31F6CEA8"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106</w:t>
            </w:r>
          </w:p>
        </w:tc>
        <w:tc>
          <w:tcPr>
            <w:tcW w:w="492" w:type="dxa"/>
          </w:tcPr>
          <w:p w14:paraId="6462C6FD" w14:textId="77777777" w:rsidR="008E4A33" w:rsidRPr="008F15D7" w:rsidRDefault="008E4A33" w:rsidP="00EC7415">
            <w:pPr>
              <w:tabs>
                <w:tab w:val="right" w:leader="dot" w:pos="9000"/>
              </w:tabs>
              <w:spacing w:line="100" w:lineRule="atLeast"/>
              <w:ind w:right="3"/>
              <w:jc w:val="both"/>
            </w:pPr>
            <w:r w:rsidRPr="008F15D7">
              <w:t>6</w:t>
            </w:r>
          </w:p>
        </w:tc>
        <w:tc>
          <w:tcPr>
            <w:tcW w:w="1073" w:type="dxa"/>
          </w:tcPr>
          <w:p w14:paraId="3C78CE72"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79</w:t>
            </w:r>
          </w:p>
        </w:tc>
      </w:tr>
      <w:tr w:rsidR="00BD7019" w:rsidRPr="008F15D7" w14:paraId="1DD9CF81" w14:textId="77777777" w:rsidTr="00BD7019">
        <w:trPr>
          <w:trHeight w:hRule="exact" w:val="325"/>
          <w:jc w:val="center"/>
        </w:trPr>
        <w:tc>
          <w:tcPr>
            <w:tcW w:w="1026" w:type="dxa"/>
          </w:tcPr>
          <w:p w14:paraId="456B48BF" w14:textId="77777777" w:rsidR="008E4A33" w:rsidRPr="008F15D7" w:rsidRDefault="008E4A33" w:rsidP="00EC7415">
            <w:pPr>
              <w:tabs>
                <w:tab w:val="right" w:leader="dot" w:pos="9000"/>
              </w:tabs>
              <w:spacing w:line="100" w:lineRule="atLeast"/>
              <w:ind w:right="3"/>
              <w:jc w:val="both"/>
            </w:pPr>
            <w:r w:rsidRPr="008F15D7">
              <w:t>7:02</w:t>
            </w:r>
          </w:p>
        </w:tc>
        <w:tc>
          <w:tcPr>
            <w:tcW w:w="1374" w:type="dxa"/>
          </w:tcPr>
          <w:p w14:paraId="3FD2B203" w14:textId="77777777" w:rsidR="008E4A33" w:rsidRPr="008F15D7" w:rsidRDefault="008E4A33" w:rsidP="00EC7415">
            <w:pPr>
              <w:tabs>
                <w:tab w:val="right" w:leader="dot" w:pos="9000"/>
              </w:tabs>
              <w:spacing w:line="100" w:lineRule="atLeast"/>
              <w:ind w:right="3"/>
              <w:jc w:val="both"/>
            </w:pPr>
            <w:r w:rsidRPr="008F15D7">
              <w:t>120</w:t>
            </w:r>
          </w:p>
        </w:tc>
        <w:tc>
          <w:tcPr>
            <w:tcW w:w="1276" w:type="dxa"/>
          </w:tcPr>
          <w:p w14:paraId="1103EE3E" w14:textId="77777777" w:rsidR="008E4A33" w:rsidRPr="008F15D7" w:rsidRDefault="008E4A33" w:rsidP="00EC7415">
            <w:pPr>
              <w:tabs>
                <w:tab w:val="right" w:leader="dot" w:pos="9000"/>
              </w:tabs>
              <w:spacing w:line="100" w:lineRule="atLeast"/>
              <w:ind w:right="3"/>
              <w:jc w:val="both"/>
            </w:pPr>
            <w:r w:rsidRPr="008F15D7">
              <w:t>191</w:t>
            </w:r>
          </w:p>
        </w:tc>
        <w:tc>
          <w:tcPr>
            <w:tcW w:w="1286" w:type="dxa"/>
          </w:tcPr>
          <w:p w14:paraId="5ED76922" w14:textId="77777777" w:rsidR="008E4A33" w:rsidRPr="008F15D7" w:rsidRDefault="008E4A33" w:rsidP="00EC7415">
            <w:pPr>
              <w:tabs>
                <w:tab w:val="right" w:leader="dot" w:pos="9000"/>
              </w:tabs>
              <w:spacing w:line="100" w:lineRule="atLeast"/>
              <w:ind w:right="3"/>
              <w:jc w:val="both"/>
            </w:pPr>
            <w:r w:rsidRPr="008F15D7">
              <w:t>84</w:t>
            </w:r>
          </w:p>
        </w:tc>
        <w:tc>
          <w:tcPr>
            <w:tcW w:w="480" w:type="dxa"/>
          </w:tcPr>
          <w:p w14:paraId="08E9286E" w14:textId="77777777" w:rsidR="008E4A33" w:rsidRPr="008F15D7" w:rsidRDefault="008E4A33" w:rsidP="00EC7415">
            <w:pPr>
              <w:tabs>
                <w:tab w:val="right" w:leader="dot" w:pos="9000"/>
              </w:tabs>
              <w:spacing w:line="100" w:lineRule="atLeast"/>
              <w:ind w:right="3"/>
              <w:jc w:val="both"/>
            </w:pPr>
            <w:r w:rsidRPr="008F15D7">
              <w:t>3</w:t>
            </w:r>
          </w:p>
        </w:tc>
        <w:tc>
          <w:tcPr>
            <w:tcW w:w="1107" w:type="dxa"/>
          </w:tcPr>
          <w:p w14:paraId="73C0A6BA"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84</w:t>
            </w:r>
          </w:p>
        </w:tc>
        <w:tc>
          <w:tcPr>
            <w:tcW w:w="492" w:type="dxa"/>
          </w:tcPr>
          <w:p w14:paraId="40C91233" w14:textId="77777777" w:rsidR="008E4A33" w:rsidRPr="008F15D7" w:rsidRDefault="008E4A33" w:rsidP="00EC7415">
            <w:pPr>
              <w:tabs>
                <w:tab w:val="right" w:leader="dot" w:pos="9000"/>
              </w:tabs>
              <w:spacing w:line="100" w:lineRule="atLeast"/>
              <w:ind w:right="3"/>
              <w:jc w:val="both"/>
            </w:pPr>
            <w:r w:rsidRPr="008F15D7">
              <w:t>4~5</w:t>
            </w:r>
          </w:p>
        </w:tc>
        <w:tc>
          <w:tcPr>
            <w:tcW w:w="1035" w:type="dxa"/>
          </w:tcPr>
          <w:p w14:paraId="7CCC0644"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120</w:t>
            </w:r>
          </w:p>
        </w:tc>
        <w:tc>
          <w:tcPr>
            <w:tcW w:w="492" w:type="dxa"/>
          </w:tcPr>
          <w:p w14:paraId="3A195371" w14:textId="77777777" w:rsidR="008E4A33" w:rsidRPr="008F15D7" w:rsidRDefault="008E4A33" w:rsidP="00EC7415">
            <w:pPr>
              <w:tabs>
                <w:tab w:val="right" w:leader="dot" w:pos="9000"/>
              </w:tabs>
              <w:spacing w:line="100" w:lineRule="atLeast"/>
              <w:ind w:right="3"/>
              <w:jc w:val="both"/>
            </w:pPr>
            <w:r w:rsidRPr="008F15D7">
              <w:t>6</w:t>
            </w:r>
          </w:p>
        </w:tc>
        <w:tc>
          <w:tcPr>
            <w:tcW w:w="1073" w:type="dxa"/>
          </w:tcPr>
          <w:p w14:paraId="78A2EFE3"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84</w:t>
            </w:r>
          </w:p>
        </w:tc>
      </w:tr>
      <w:tr w:rsidR="00BD7019" w:rsidRPr="008F15D7" w14:paraId="3873D27F" w14:textId="77777777" w:rsidTr="00BD7019">
        <w:trPr>
          <w:trHeight w:hRule="exact" w:val="325"/>
          <w:jc w:val="center"/>
        </w:trPr>
        <w:tc>
          <w:tcPr>
            <w:tcW w:w="1026" w:type="dxa"/>
          </w:tcPr>
          <w:p w14:paraId="47FA3B0A" w14:textId="77777777" w:rsidR="008E4A33" w:rsidRPr="008F15D7" w:rsidRDefault="008E4A33" w:rsidP="00EC7415">
            <w:pPr>
              <w:tabs>
                <w:tab w:val="right" w:leader="dot" w:pos="9000"/>
              </w:tabs>
              <w:spacing w:line="100" w:lineRule="atLeast"/>
              <w:ind w:right="3"/>
              <w:jc w:val="both"/>
            </w:pPr>
            <w:r w:rsidRPr="008F15D7">
              <w:t>7:03</w:t>
            </w:r>
          </w:p>
        </w:tc>
        <w:tc>
          <w:tcPr>
            <w:tcW w:w="1374" w:type="dxa"/>
          </w:tcPr>
          <w:p w14:paraId="65B7CACB" w14:textId="77777777" w:rsidR="008E4A33" w:rsidRPr="008F15D7" w:rsidRDefault="008E4A33" w:rsidP="00EC7415">
            <w:pPr>
              <w:tabs>
                <w:tab w:val="right" w:leader="dot" w:pos="9000"/>
              </w:tabs>
              <w:spacing w:line="100" w:lineRule="atLeast"/>
              <w:ind w:right="3"/>
              <w:jc w:val="both"/>
            </w:pPr>
            <w:r w:rsidRPr="008F15D7">
              <w:t>127</w:t>
            </w:r>
          </w:p>
        </w:tc>
        <w:tc>
          <w:tcPr>
            <w:tcW w:w="1276" w:type="dxa"/>
          </w:tcPr>
          <w:p w14:paraId="56EBB79E" w14:textId="77777777" w:rsidR="008E4A33" w:rsidRPr="008F15D7" w:rsidRDefault="008E4A33" w:rsidP="00EC7415">
            <w:pPr>
              <w:tabs>
                <w:tab w:val="right" w:leader="dot" w:pos="9000"/>
              </w:tabs>
              <w:spacing w:line="100" w:lineRule="atLeast"/>
              <w:ind w:right="3"/>
              <w:jc w:val="both"/>
            </w:pPr>
            <w:r w:rsidRPr="008F15D7">
              <w:t>215</w:t>
            </w:r>
          </w:p>
        </w:tc>
        <w:tc>
          <w:tcPr>
            <w:tcW w:w="1286" w:type="dxa"/>
          </w:tcPr>
          <w:p w14:paraId="2BF01B7D" w14:textId="77777777" w:rsidR="008E4A33" w:rsidRPr="008F15D7" w:rsidRDefault="008E4A33" w:rsidP="00EC7415">
            <w:pPr>
              <w:tabs>
                <w:tab w:val="right" w:leader="dot" w:pos="9000"/>
              </w:tabs>
              <w:spacing w:line="100" w:lineRule="atLeast"/>
              <w:ind w:right="3"/>
              <w:jc w:val="both"/>
            </w:pPr>
            <w:r w:rsidRPr="008F15D7">
              <w:t>90</w:t>
            </w:r>
          </w:p>
        </w:tc>
        <w:tc>
          <w:tcPr>
            <w:tcW w:w="480" w:type="dxa"/>
          </w:tcPr>
          <w:p w14:paraId="355B6440" w14:textId="77777777" w:rsidR="008E4A33" w:rsidRPr="008F15D7" w:rsidRDefault="008E4A33" w:rsidP="00EC7415">
            <w:pPr>
              <w:tabs>
                <w:tab w:val="right" w:leader="dot" w:pos="9000"/>
              </w:tabs>
              <w:spacing w:line="100" w:lineRule="atLeast"/>
              <w:ind w:right="3"/>
              <w:jc w:val="both"/>
            </w:pPr>
            <w:r w:rsidRPr="008F15D7">
              <w:t>3</w:t>
            </w:r>
          </w:p>
        </w:tc>
        <w:tc>
          <w:tcPr>
            <w:tcW w:w="1107" w:type="dxa"/>
          </w:tcPr>
          <w:p w14:paraId="0E21BCED"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90</w:t>
            </w:r>
          </w:p>
        </w:tc>
        <w:tc>
          <w:tcPr>
            <w:tcW w:w="492" w:type="dxa"/>
          </w:tcPr>
          <w:p w14:paraId="3F598320" w14:textId="77777777" w:rsidR="008E4A33" w:rsidRPr="008F15D7" w:rsidRDefault="008E4A33" w:rsidP="00EC7415">
            <w:pPr>
              <w:tabs>
                <w:tab w:val="right" w:leader="dot" w:pos="9000"/>
              </w:tabs>
              <w:spacing w:line="100" w:lineRule="atLeast"/>
              <w:ind w:right="3"/>
              <w:jc w:val="both"/>
            </w:pPr>
            <w:r w:rsidRPr="008F15D7">
              <w:t>4~5</w:t>
            </w:r>
          </w:p>
        </w:tc>
        <w:tc>
          <w:tcPr>
            <w:tcW w:w="1035" w:type="dxa"/>
          </w:tcPr>
          <w:p w14:paraId="680830D9"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127</w:t>
            </w:r>
          </w:p>
        </w:tc>
        <w:tc>
          <w:tcPr>
            <w:tcW w:w="492" w:type="dxa"/>
          </w:tcPr>
          <w:p w14:paraId="1D46E6F3" w14:textId="77777777" w:rsidR="008E4A33" w:rsidRPr="008F15D7" w:rsidRDefault="008E4A33" w:rsidP="00EC7415">
            <w:pPr>
              <w:tabs>
                <w:tab w:val="right" w:leader="dot" w:pos="9000"/>
              </w:tabs>
              <w:spacing w:line="100" w:lineRule="atLeast"/>
              <w:ind w:right="3"/>
              <w:jc w:val="both"/>
            </w:pPr>
            <w:r w:rsidRPr="008F15D7">
              <w:t>6</w:t>
            </w:r>
          </w:p>
        </w:tc>
        <w:tc>
          <w:tcPr>
            <w:tcW w:w="1073" w:type="dxa"/>
          </w:tcPr>
          <w:p w14:paraId="4416C441"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90</w:t>
            </w:r>
          </w:p>
        </w:tc>
      </w:tr>
      <w:tr w:rsidR="00BD7019" w:rsidRPr="008F15D7" w14:paraId="523DCA4F" w14:textId="77777777" w:rsidTr="00BD7019">
        <w:trPr>
          <w:trHeight w:hRule="exact" w:val="325"/>
          <w:jc w:val="center"/>
        </w:trPr>
        <w:tc>
          <w:tcPr>
            <w:tcW w:w="1026" w:type="dxa"/>
          </w:tcPr>
          <w:p w14:paraId="4E5F26A8" w14:textId="77777777" w:rsidR="008E4A33" w:rsidRPr="008F15D7" w:rsidRDefault="008E4A33" w:rsidP="00EC7415">
            <w:pPr>
              <w:tabs>
                <w:tab w:val="right" w:leader="dot" w:pos="9000"/>
              </w:tabs>
              <w:spacing w:line="100" w:lineRule="atLeast"/>
              <w:ind w:right="3"/>
              <w:jc w:val="both"/>
            </w:pPr>
            <w:r w:rsidRPr="008F15D7">
              <w:t>7:04</w:t>
            </w:r>
          </w:p>
        </w:tc>
        <w:tc>
          <w:tcPr>
            <w:tcW w:w="1374" w:type="dxa"/>
          </w:tcPr>
          <w:p w14:paraId="335AD0AD" w14:textId="77777777" w:rsidR="008E4A33" w:rsidRPr="008F15D7" w:rsidRDefault="008E4A33" w:rsidP="00EC7415">
            <w:pPr>
              <w:tabs>
                <w:tab w:val="right" w:leader="dot" w:pos="9000"/>
              </w:tabs>
              <w:spacing w:line="100" w:lineRule="atLeast"/>
              <w:ind w:right="3"/>
              <w:jc w:val="both"/>
            </w:pPr>
            <w:r w:rsidRPr="008F15D7">
              <w:t>142</w:t>
            </w:r>
          </w:p>
        </w:tc>
        <w:tc>
          <w:tcPr>
            <w:tcW w:w="1276" w:type="dxa"/>
          </w:tcPr>
          <w:p w14:paraId="3E0447ED" w14:textId="77777777" w:rsidR="008E4A33" w:rsidRPr="008F15D7" w:rsidRDefault="008E4A33" w:rsidP="00EC7415">
            <w:pPr>
              <w:tabs>
                <w:tab w:val="right" w:leader="dot" w:pos="9000"/>
              </w:tabs>
              <w:spacing w:line="100" w:lineRule="atLeast"/>
              <w:ind w:right="3"/>
              <w:jc w:val="both"/>
            </w:pPr>
            <w:r w:rsidRPr="008F15D7">
              <w:t>242</w:t>
            </w:r>
          </w:p>
        </w:tc>
        <w:tc>
          <w:tcPr>
            <w:tcW w:w="1286" w:type="dxa"/>
          </w:tcPr>
          <w:p w14:paraId="45482916" w14:textId="77777777" w:rsidR="008E4A33" w:rsidRPr="008F15D7" w:rsidRDefault="008E4A33" w:rsidP="00EC7415">
            <w:pPr>
              <w:tabs>
                <w:tab w:val="right" w:leader="dot" w:pos="9000"/>
              </w:tabs>
              <w:spacing w:line="100" w:lineRule="atLeast"/>
              <w:ind w:right="3"/>
              <w:jc w:val="both"/>
            </w:pPr>
            <w:r w:rsidRPr="008F15D7">
              <w:t>107</w:t>
            </w:r>
          </w:p>
        </w:tc>
        <w:tc>
          <w:tcPr>
            <w:tcW w:w="480" w:type="dxa"/>
          </w:tcPr>
          <w:p w14:paraId="7C5D1099" w14:textId="77777777" w:rsidR="008E4A33" w:rsidRPr="008F15D7" w:rsidRDefault="008E4A33" w:rsidP="00EC7415">
            <w:pPr>
              <w:tabs>
                <w:tab w:val="right" w:leader="dot" w:pos="9000"/>
              </w:tabs>
              <w:spacing w:line="100" w:lineRule="atLeast"/>
              <w:ind w:right="3"/>
              <w:jc w:val="both"/>
            </w:pPr>
            <w:r w:rsidRPr="008F15D7">
              <w:t>3</w:t>
            </w:r>
          </w:p>
        </w:tc>
        <w:tc>
          <w:tcPr>
            <w:tcW w:w="1107" w:type="dxa"/>
          </w:tcPr>
          <w:p w14:paraId="1952B518"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107</w:t>
            </w:r>
          </w:p>
        </w:tc>
        <w:tc>
          <w:tcPr>
            <w:tcW w:w="492" w:type="dxa"/>
          </w:tcPr>
          <w:p w14:paraId="14FA28C5" w14:textId="77777777" w:rsidR="008E4A33" w:rsidRPr="008F15D7" w:rsidRDefault="008E4A33" w:rsidP="00EC7415">
            <w:pPr>
              <w:tabs>
                <w:tab w:val="right" w:leader="dot" w:pos="9000"/>
              </w:tabs>
              <w:spacing w:line="100" w:lineRule="atLeast"/>
              <w:ind w:right="3"/>
              <w:jc w:val="both"/>
            </w:pPr>
            <w:r w:rsidRPr="008F15D7">
              <w:t>4~5</w:t>
            </w:r>
          </w:p>
        </w:tc>
        <w:tc>
          <w:tcPr>
            <w:tcW w:w="1035" w:type="dxa"/>
          </w:tcPr>
          <w:p w14:paraId="5BFAD93E"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142</w:t>
            </w:r>
          </w:p>
        </w:tc>
        <w:tc>
          <w:tcPr>
            <w:tcW w:w="492" w:type="dxa"/>
          </w:tcPr>
          <w:p w14:paraId="416D0AE5" w14:textId="77777777" w:rsidR="008E4A33" w:rsidRPr="008F15D7" w:rsidRDefault="008E4A33" w:rsidP="00EC7415">
            <w:pPr>
              <w:tabs>
                <w:tab w:val="right" w:leader="dot" w:pos="9000"/>
              </w:tabs>
              <w:spacing w:line="100" w:lineRule="atLeast"/>
              <w:ind w:right="3"/>
              <w:jc w:val="both"/>
            </w:pPr>
            <w:r w:rsidRPr="008F15D7">
              <w:t>7</w:t>
            </w:r>
          </w:p>
        </w:tc>
        <w:tc>
          <w:tcPr>
            <w:tcW w:w="1073" w:type="dxa"/>
          </w:tcPr>
          <w:p w14:paraId="0F47D833"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107</w:t>
            </w:r>
          </w:p>
        </w:tc>
      </w:tr>
      <w:tr w:rsidR="00BD7019" w:rsidRPr="008F15D7" w14:paraId="10C4D964" w14:textId="77777777" w:rsidTr="00BD7019">
        <w:trPr>
          <w:trHeight w:hRule="exact" w:val="325"/>
          <w:jc w:val="center"/>
        </w:trPr>
        <w:tc>
          <w:tcPr>
            <w:tcW w:w="1026" w:type="dxa"/>
          </w:tcPr>
          <w:p w14:paraId="278711DE" w14:textId="77777777" w:rsidR="008E4A33" w:rsidRPr="008F15D7" w:rsidRDefault="008E4A33" w:rsidP="00EC7415">
            <w:pPr>
              <w:tabs>
                <w:tab w:val="right" w:leader="dot" w:pos="9000"/>
              </w:tabs>
              <w:spacing w:line="100" w:lineRule="atLeast"/>
              <w:ind w:right="3"/>
              <w:jc w:val="both"/>
            </w:pPr>
            <w:r w:rsidRPr="008F15D7">
              <w:t>7:05</w:t>
            </w:r>
          </w:p>
        </w:tc>
        <w:tc>
          <w:tcPr>
            <w:tcW w:w="1374" w:type="dxa"/>
          </w:tcPr>
          <w:p w14:paraId="03C52AF9" w14:textId="77777777" w:rsidR="008E4A33" w:rsidRPr="008F15D7" w:rsidRDefault="008E4A33" w:rsidP="00EC7415">
            <w:pPr>
              <w:tabs>
                <w:tab w:val="right" w:leader="dot" w:pos="9000"/>
              </w:tabs>
              <w:spacing w:line="100" w:lineRule="atLeast"/>
              <w:ind w:right="3"/>
              <w:jc w:val="both"/>
            </w:pPr>
            <w:r w:rsidRPr="008F15D7">
              <w:t>160</w:t>
            </w:r>
          </w:p>
        </w:tc>
        <w:tc>
          <w:tcPr>
            <w:tcW w:w="1276" w:type="dxa"/>
          </w:tcPr>
          <w:p w14:paraId="3E0E4436" w14:textId="77777777" w:rsidR="008E4A33" w:rsidRPr="008F15D7" w:rsidRDefault="008E4A33" w:rsidP="00EC7415">
            <w:pPr>
              <w:tabs>
                <w:tab w:val="right" w:leader="dot" w:pos="9000"/>
              </w:tabs>
              <w:spacing w:line="100" w:lineRule="atLeast"/>
              <w:ind w:right="3"/>
              <w:jc w:val="both"/>
            </w:pPr>
            <w:r w:rsidRPr="008F15D7">
              <w:t>275</w:t>
            </w:r>
          </w:p>
        </w:tc>
        <w:tc>
          <w:tcPr>
            <w:tcW w:w="1286" w:type="dxa"/>
          </w:tcPr>
          <w:p w14:paraId="445B9678" w14:textId="77777777" w:rsidR="008E4A33" w:rsidRPr="008F15D7" w:rsidRDefault="008E4A33" w:rsidP="00EC7415">
            <w:pPr>
              <w:tabs>
                <w:tab w:val="right" w:leader="dot" w:pos="9000"/>
              </w:tabs>
              <w:spacing w:line="100" w:lineRule="atLeast"/>
              <w:ind w:right="3"/>
              <w:jc w:val="both"/>
            </w:pPr>
            <w:r w:rsidRPr="008F15D7">
              <w:t>112</w:t>
            </w:r>
          </w:p>
        </w:tc>
        <w:tc>
          <w:tcPr>
            <w:tcW w:w="480" w:type="dxa"/>
          </w:tcPr>
          <w:p w14:paraId="08A8650B" w14:textId="77777777" w:rsidR="008E4A33" w:rsidRPr="008F15D7" w:rsidRDefault="008E4A33" w:rsidP="00EC7415">
            <w:pPr>
              <w:tabs>
                <w:tab w:val="right" w:leader="dot" w:pos="9000"/>
              </w:tabs>
              <w:spacing w:line="100" w:lineRule="atLeast"/>
              <w:ind w:right="3"/>
              <w:jc w:val="both"/>
            </w:pPr>
            <w:r w:rsidRPr="008F15D7">
              <w:t>4</w:t>
            </w:r>
          </w:p>
        </w:tc>
        <w:tc>
          <w:tcPr>
            <w:tcW w:w="1107" w:type="dxa"/>
          </w:tcPr>
          <w:p w14:paraId="3F391C9B"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112</w:t>
            </w:r>
          </w:p>
        </w:tc>
        <w:tc>
          <w:tcPr>
            <w:tcW w:w="492" w:type="dxa"/>
          </w:tcPr>
          <w:p w14:paraId="0D0B3656" w14:textId="77777777" w:rsidR="008E4A33" w:rsidRPr="008F15D7" w:rsidRDefault="008E4A33" w:rsidP="00EC7415">
            <w:pPr>
              <w:tabs>
                <w:tab w:val="right" w:leader="dot" w:pos="9000"/>
              </w:tabs>
              <w:spacing w:line="100" w:lineRule="atLeast"/>
              <w:ind w:right="3"/>
              <w:jc w:val="both"/>
            </w:pPr>
            <w:r w:rsidRPr="008F15D7">
              <w:t>4~5</w:t>
            </w:r>
          </w:p>
        </w:tc>
        <w:tc>
          <w:tcPr>
            <w:tcW w:w="1035" w:type="dxa"/>
          </w:tcPr>
          <w:p w14:paraId="0230346C"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160</w:t>
            </w:r>
          </w:p>
        </w:tc>
        <w:tc>
          <w:tcPr>
            <w:tcW w:w="492" w:type="dxa"/>
          </w:tcPr>
          <w:p w14:paraId="0E57C909" w14:textId="77777777" w:rsidR="008E4A33" w:rsidRPr="008F15D7" w:rsidRDefault="008E4A33" w:rsidP="00EC7415">
            <w:pPr>
              <w:tabs>
                <w:tab w:val="right" w:leader="dot" w:pos="9000"/>
              </w:tabs>
              <w:spacing w:line="100" w:lineRule="atLeast"/>
              <w:ind w:right="3"/>
              <w:jc w:val="both"/>
            </w:pPr>
            <w:r w:rsidRPr="008F15D7">
              <w:t>7</w:t>
            </w:r>
          </w:p>
        </w:tc>
        <w:tc>
          <w:tcPr>
            <w:tcW w:w="1073" w:type="dxa"/>
          </w:tcPr>
          <w:p w14:paraId="58C821C8"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112</w:t>
            </w:r>
          </w:p>
        </w:tc>
      </w:tr>
      <w:tr w:rsidR="00BD7019" w:rsidRPr="008F15D7" w14:paraId="5339F475" w14:textId="77777777" w:rsidTr="00BD7019">
        <w:trPr>
          <w:trHeight w:hRule="exact" w:val="325"/>
          <w:jc w:val="center"/>
        </w:trPr>
        <w:tc>
          <w:tcPr>
            <w:tcW w:w="1026" w:type="dxa"/>
          </w:tcPr>
          <w:p w14:paraId="6AD47BBC" w14:textId="77777777" w:rsidR="008E4A33" w:rsidRPr="008F15D7" w:rsidRDefault="008E4A33" w:rsidP="00EC7415">
            <w:pPr>
              <w:tabs>
                <w:tab w:val="right" w:leader="dot" w:pos="9000"/>
              </w:tabs>
              <w:spacing w:line="100" w:lineRule="atLeast"/>
              <w:ind w:right="3"/>
              <w:jc w:val="both"/>
            </w:pPr>
            <w:r w:rsidRPr="008F15D7">
              <w:t>7:06</w:t>
            </w:r>
          </w:p>
        </w:tc>
        <w:tc>
          <w:tcPr>
            <w:tcW w:w="1374" w:type="dxa"/>
          </w:tcPr>
          <w:p w14:paraId="749BD427" w14:textId="77777777" w:rsidR="008E4A33" w:rsidRPr="008F15D7" w:rsidRDefault="008E4A33" w:rsidP="00EC7415">
            <w:pPr>
              <w:tabs>
                <w:tab w:val="right" w:leader="dot" w:pos="9000"/>
              </w:tabs>
              <w:spacing w:line="100" w:lineRule="atLeast"/>
              <w:ind w:right="3"/>
              <w:jc w:val="both"/>
            </w:pPr>
            <w:r w:rsidRPr="008F15D7">
              <w:t>181</w:t>
            </w:r>
          </w:p>
        </w:tc>
        <w:tc>
          <w:tcPr>
            <w:tcW w:w="1276" w:type="dxa"/>
          </w:tcPr>
          <w:p w14:paraId="1926DBEC" w14:textId="77777777" w:rsidR="008E4A33" w:rsidRPr="008F15D7" w:rsidRDefault="008E4A33" w:rsidP="00EC7415">
            <w:pPr>
              <w:tabs>
                <w:tab w:val="right" w:leader="dot" w:pos="9000"/>
              </w:tabs>
              <w:spacing w:line="100" w:lineRule="atLeast"/>
              <w:ind w:right="3"/>
              <w:jc w:val="both"/>
            </w:pPr>
            <w:r w:rsidRPr="008F15D7">
              <w:t>311</w:t>
            </w:r>
          </w:p>
        </w:tc>
        <w:tc>
          <w:tcPr>
            <w:tcW w:w="1286" w:type="dxa"/>
          </w:tcPr>
          <w:p w14:paraId="02CFBB0A" w14:textId="77777777" w:rsidR="008E4A33" w:rsidRPr="008F15D7" w:rsidRDefault="008E4A33" w:rsidP="00EC7415">
            <w:pPr>
              <w:tabs>
                <w:tab w:val="right" w:leader="dot" w:pos="9000"/>
              </w:tabs>
              <w:spacing w:line="100" w:lineRule="atLeast"/>
              <w:ind w:right="3"/>
              <w:jc w:val="both"/>
            </w:pPr>
            <w:r w:rsidRPr="008F15D7">
              <w:t>122</w:t>
            </w:r>
          </w:p>
        </w:tc>
        <w:tc>
          <w:tcPr>
            <w:tcW w:w="480" w:type="dxa"/>
          </w:tcPr>
          <w:p w14:paraId="76471AFD" w14:textId="77777777" w:rsidR="008E4A33" w:rsidRPr="008F15D7" w:rsidRDefault="008E4A33" w:rsidP="00EC7415">
            <w:pPr>
              <w:tabs>
                <w:tab w:val="right" w:leader="dot" w:pos="9000"/>
              </w:tabs>
              <w:spacing w:line="100" w:lineRule="atLeast"/>
              <w:ind w:right="3"/>
              <w:jc w:val="both"/>
            </w:pPr>
            <w:r w:rsidRPr="008F15D7">
              <w:t>3</w:t>
            </w:r>
          </w:p>
        </w:tc>
        <w:tc>
          <w:tcPr>
            <w:tcW w:w="1107" w:type="dxa"/>
          </w:tcPr>
          <w:p w14:paraId="20E34A22"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122</w:t>
            </w:r>
          </w:p>
        </w:tc>
        <w:tc>
          <w:tcPr>
            <w:tcW w:w="492" w:type="dxa"/>
          </w:tcPr>
          <w:p w14:paraId="4A9FCC3F" w14:textId="77777777" w:rsidR="008E4A33" w:rsidRPr="008F15D7" w:rsidRDefault="008E4A33" w:rsidP="00EC7415">
            <w:pPr>
              <w:tabs>
                <w:tab w:val="right" w:leader="dot" w:pos="9000"/>
              </w:tabs>
              <w:spacing w:line="100" w:lineRule="atLeast"/>
              <w:ind w:right="3"/>
              <w:jc w:val="both"/>
            </w:pPr>
            <w:r w:rsidRPr="008F15D7">
              <w:t>4~5</w:t>
            </w:r>
          </w:p>
        </w:tc>
        <w:tc>
          <w:tcPr>
            <w:tcW w:w="1035" w:type="dxa"/>
          </w:tcPr>
          <w:p w14:paraId="6F6B7B2E"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181</w:t>
            </w:r>
          </w:p>
        </w:tc>
        <w:tc>
          <w:tcPr>
            <w:tcW w:w="492" w:type="dxa"/>
          </w:tcPr>
          <w:p w14:paraId="09617BF1" w14:textId="77777777" w:rsidR="008E4A33" w:rsidRPr="008F15D7" w:rsidRDefault="008E4A33" w:rsidP="00EC7415">
            <w:pPr>
              <w:tabs>
                <w:tab w:val="right" w:leader="dot" w:pos="9000"/>
              </w:tabs>
              <w:spacing w:line="100" w:lineRule="atLeast"/>
              <w:ind w:right="3"/>
              <w:jc w:val="both"/>
            </w:pPr>
            <w:r w:rsidRPr="008F15D7">
              <w:t>7~8</w:t>
            </w:r>
          </w:p>
        </w:tc>
        <w:tc>
          <w:tcPr>
            <w:tcW w:w="1073" w:type="dxa"/>
          </w:tcPr>
          <w:p w14:paraId="7BDC7323"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122</w:t>
            </w:r>
          </w:p>
        </w:tc>
      </w:tr>
      <w:tr w:rsidR="00BD7019" w:rsidRPr="008F15D7" w14:paraId="6DCCA9FF" w14:textId="77777777" w:rsidTr="00BD7019">
        <w:trPr>
          <w:trHeight w:hRule="exact" w:val="325"/>
          <w:jc w:val="center"/>
        </w:trPr>
        <w:tc>
          <w:tcPr>
            <w:tcW w:w="1026" w:type="dxa"/>
          </w:tcPr>
          <w:p w14:paraId="71641853" w14:textId="77777777" w:rsidR="008E4A33" w:rsidRPr="008F15D7" w:rsidRDefault="008E4A33" w:rsidP="00EC7415">
            <w:pPr>
              <w:tabs>
                <w:tab w:val="right" w:leader="dot" w:pos="9000"/>
              </w:tabs>
              <w:spacing w:line="100" w:lineRule="atLeast"/>
              <w:ind w:right="3"/>
              <w:jc w:val="both"/>
            </w:pPr>
            <w:r w:rsidRPr="008F15D7">
              <w:t>7:07</w:t>
            </w:r>
          </w:p>
        </w:tc>
        <w:tc>
          <w:tcPr>
            <w:tcW w:w="1374" w:type="dxa"/>
          </w:tcPr>
          <w:p w14:paraId="2806109B" w14:textId="77777777" w:rsidR="008E4A33" w:rsidRPr="008F15D7" w:rsidRDefault="008E4A33" w:rsidP="00EC7415">
            <w:pPr>
              <w:tabs>
                <w:tab w:val="right" w:leader="dot" w:pos="9000"/>
              </w:tabs>
              <w:spacing w:line="100" w:lineRule="atLeast"/>
              <w:ind w:right="3"/>
              <w:jc w:val="both"/>
            </w:pPr>
            <w:r w:rsidRPr="008F15D7">
              <w:t>202</w:t>
            </w:r>
          </w:p>
        </w:tc>
        <w:tc>
          <w:tcPr>
            <w:tcW w:w="1276" w:type="dxa"/>
          </w:tcPr>
          <w:p w14:paraId="0BB7C5E1" w14:textId="77777777" w:rsidR="008E4A33" w:rsidRPr="008F15D7" w:rsidRDefault="008E4A33" w:rsidP="00EC7415">
            <w:pPr>
              <w:tabs>
                <w:tab w:val="right" w:leader="dot" w:pos="9000"/>
              </w:tabs>
              <w:spacing w:line="100" w:lineRule="atLeast"/>
              <w:ind w:right="3"/>
              <w:jc w:val="both"/>
            </w:pPr>
            <w:r w:rsidRPr="008F15D7">
              <w:t>347</w:t>
            </w:r>
          </w:p>
        </w:tc>
        <w:tc>
          <w:tcPr>
            <w:tcW w:w="1286" w:type="dxa"/>
          </w:tcPr>
          <w:p w14:paraId="242F0BBA" w14:textId="77777777" w:rsidR="008E4A33" w:rsidRPr="008F15D7" w:rsidRDefault="008E4A33" w:rsidP="00EC7415">
            <w:pPr>
              <w:tabs>
                <w:tab w:val="right" w:leader="dot" w:pos="9000"/>
              </w:tabs>
              <w:spacing w:line="100" w:lineRule="atLeast"/>
              <w:ind w:right="3"/>
              <w:jc w:val="both"/>
            </w:pPr>
            <w:r w:rsidRPr="008F15D7">
              <w:t>144</w:t>
            </w:r>
          </w:p>
        </w:tc>
        <w:tc>
          <w:tcPr>
            <w:tcW w:w="480" w:type="dxa"/>
          </w:tcPr>
          <w:p w14:paraId="3BE1A0E2" w14:textId="77777777" w:rsidR="008E4A33" w:rsidRPr="008F15D7" w:rsidRDefault="008E4A33" w:rsidP="00EC7415">
            <w:pPr>
              <w:tabs>
                <w:tab w:val="right" w:leader="dot" w:pos="9000"/>
              </w:tabs>
              <w:spacing w:line="100" w:lineRule="atLeast"/>
              <w:ind w:right="3"/>
              <w:jc w:val="both"/>
            </w:pPr>
            <w:r w:rsidRPr="008F15D7">
              <w:t>3</w:t>
            </w:r>
          </w:p>
        </w:tc>
        <w:tc>
          <w:tcPr>
            <w:tcW w:w="1107" w:type="dxa"/>
          </w:tcPr>
          <w:p w14:paraId="59E5CE6C"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144</w:t>
            </w:r>
          </w:p>
        </w:tc>
        <w:tc>
          <w:tcPr>
            <w:tcW w:w="492" w:type="dxa"/>
          </w:tcPr>
          <w:p w14:paraId="602CFAA5" w14:textId="77777777" w:rsidR="008E4A33" w:rsidRPr="008F15D7" w:rsidRDefault="008E4A33" w:rsidP="00EC7415">
            <w:pPr>
              <w:tabs>
                <w:tab w:val="right" w:leader="dot" w:pos="9000"/>
              </w:tabs>
              <w:spacing w:line="100" w:lineRule="atLeast"/>
              <w:ind w:right="3"/>
              <w:jc w:val="both"/>
            </w:pPr>
            <w:r w:rsidRPr="008F15D7">
              <w:t>4~5</w:t>
            </w:r>
          </w:p>
        </w:tc>
        <w:tc>
          <w:tcPr>
            <w:tcW w:w="1035" w:type="dxa"/>
          </w:tcPr>
          <w:p w14:paraId="38987DFC"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202</w:t>
            </w:r>
          </w:p>
        </w:tc>
        <w:tc>
          <w:tcPr>
            <w:tcW w:w="492" w:type="dxa"/>
          </w:tcPr>
          <w:p w14:paraId="4D25F18E" w14:textId="77777777" w:rsidR="008E4A33" w:rsidRPr="008F15D7" w:rsidRDefault="008E4A33" w:rsidP="00EC7415">
            <w:pPr>
              <w:tabs>
                <w:tab w:val="right" w:leader="dot" w:pos="9000"/>
              </w:tabs>
              <w:spacing w:line="100" w:lineRule="atLeast"/>
              <w:ind w:right="3"/>
              <w:jc w:val="both"/>
            </w:pPr>
            <w:r w:rsidRPr="008F15D7">
              <w:t>7</w:t>
            </w:r>
          </w:p>
        </w:tc>
        <w:tc>
          <w:tcPr>
            <w:tcW w:w="1073" w:type="dxa"/>
          </w:tcPr>
          <w:p w14:paraId="43B0B997"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144</w:t>
            </w:r>
          </w:p>
        </w:tc>
      </w:tr>
      <w:tr w:rsidR="00BD7019" w:rsidRPr="008F15D7" w14:paraId="18D5630C" w14:textId="77777777" w:rsidTr="00BD7019">
        <w:trPr>
          <w:trHeight w:hRule="exact" w:val="325"/>
          <w:jc w:val="center"/>
        </w:trPr>
        <w:tc>
          <w:tcPr>
            <w:tcW w:w="1026" w:type="dxa"/>
          </w:tcPr>
          <w:p w14:paraId="5FA29B2A" w14:textId="77777777" w:rsidR="008E4A33" w:rsidRPr="008F15D7" w:rsidRDefault="008E4A33" w:rsidP="00EC7415">
            <w:pPr>
              <w:tabs>
                <w:tab w:val="right" w:leader="dot" w:pos="9000"/>
              </w:tabs>
              <w:spacing w:line="100" w:lineRule="atLeast"/>
              <w:ind w:right="3"/>
              <w:jc w:val="both"/>
            </w:pPr>
            <w:r w:rsidRPr="008F15D7">
              <w:t>7:08</w:t>
            </w:r>
          </w:p>
        </w:tc>
        <w:tc>
          <w:tcPr>
            <w:tcW w:w="1374" w:type="dxa"/>
          </w:tcPr>
          <w:p w14:paraId="7C277A16" w14:textId="77777777" w:rsidR="008E4A33" w:rsidRPr="008F15D7" w:rsidRDefault="008E4A33" w:rsidP="00EC7415">
            <w:pPr>
              <w:tabs>
                <w:tab w:val="right" w:leader="dot" w:pos="9000"/>
              </w:tabs>
              <w:spacing w:line="100" w:lineRule="atLeast"/>
              <w:ind w:right="3"/>
              <w:jc w:val="both"/>
            </w:pPr>
            <w:r w:rsidRPr="008F15D7">
              <w:t>238</w:t>
            </w:r>
          </w:p>
        </w:tc>
        <w:tc>
          <w:tcPr>
            <w:tcW w:w="1276" w:type="dxa"/>
          </w:tcPr>
          <w:p w14:paraId="1183AA69" w14:textId="77777777" w:rsidR="008E4A33" w:rsidRPr="008F15D7" w:rsidRDefault="008E4A33" w:rsidP="00EC7415">
            <w:pPr>
              <w:tabs>
                <w:tab w:val="right" w:leader="dot" w:pos="9000"/>
              </w:tabs>
              <w:spacing w:line="100" w:lineRule="atLeast"/>
              <w:ind w:right="3"/>
              <w:jc w:val="both"/>
            </w:pPr>
            <w:r w:rsidRPr="008F15D7">
              <w:t>378</w:t>
            </w:r>
          </w:p>
        </w:tc>
        <w:tc>
          <w:tcPr>
            <w:tcW w:w="1286" w:type="dxa"/>
          </w:tcPr>
          <w:p w14:paraId="032D40E9" w14:textId="77777777" w:rsidR="008E4A33" w:rsidRPr="008F15D7" w:rsidRDefault="008E4A33" w:rsidP="00EC7415">
            <w:pPr>
              <w:tabs>
                <w:tab w:val="right" w:leader="dot" w:pos="9000"/>
              </w:tabs>
              <w:spacing w:line="100" w:lineRule="atLeast"/>
              <w:ind w:right="3"/>
              <w:jc w:val="both"/>
            </w:pPr>
            <w:r w:rsidRPr="008F15D7">
              <w:t>180</w:t>
            </w:r>
          </w:p>
        </w:tc>
        <w:tc>
          <w:tcPr>
            <w:tcW w:w="480" w:type="dxa"/>
          </w:tcPr>
          <w:p w14:paraId="7A1FD80C" w14:textId="77777777" w:rsidR="008E4A33" w:rsidRPr="008F15D7" w:rsidRDefault="008E4A33" w:rsidP="00EC7415">
            <w:pPr>
              <w:tabs>
                <w:tab w:val="right" w:leader="dot" w:pos="9000"/>
              </w:tabs>
              <w:spacing w:line="100" w:lineRule="atLeast"/>
              <w:ind w:right="3"/>
              <w:jc w:val="both"/>
            </w:pPr>
            <w:r w:rsidRPr="008F15D7">
              <w:t>2</w:t>
            </w:r>
          </w:p>
        </w:tc>
        <w:tc>
          <w:tcPr>
            <w:tcW w:w="1107" w:type="dxa"/>
          </w:tcPr>
          <w:p w14:paraId="32B0476A"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180</w:t>
            </w:r>
          </w:p>
        </w:tc>
        <w:tc>
          <w:tcPr>
            <w:tcW w:w="492" w:type="dxa"/>
          </w:tcPr>
          <w:p w14:paraId="2FB06C13" w14:textId="77777777" w:rsidR="008E4A33" w:rsidRPr="008F15D7" w:rsidRDefault="008E4A33" w:rsidP="00EC7415">
            <w:pPr>
              <w:tabs>
                <w:tab w:val="right" w:leader="dot" w:pos="9000"/>
              </w:tabs>
              <w:spacing w:line="100" w:lineRule="atLeast"/>
              <w:ind w:right="3"/>
              <w:jc w:val="both"/>
            </w:pPr>
            <w:r w:rsidRPr="008F15D7">
              <w:t>4~5</w:t>
            </w:r>
          </w:p>
        </w:tc>
        <w:tc>
          <w:tcPr>
            <w:tcW w:w="1035" w:type="dxa"/>
          </w:tcPr>
          <w:p w14:paraId="1E2EE215"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238</w:t>
            </w:r>
          </w:p>
        </w:tc>
        <w:tc>
          <w:tcPr>
            <w:tcW w:w="492" w:type="dxa"/>
          </w:tcPr>
          <w:p w14:paraId="07A3F68E" w14:textId="77777777" w:rsidR="008E4A33" w:rsidRPr="008F15D7" w:rsidRDefault="008E4A33" w:rsidP="00EC7415">
            <w:pPr>
              <w:tabs>
                <w:tab w:val="right" w:leader="dot" w:pos="9000"/>
              </w:tabs>
              <w:spacing w:line="100" w:lineRule="atLeast"/>
              <w:ind w:right="3"/>
              <w:jc w:val="both"/>
            </w:pPr>
            <w:r w:rsidRPr="008F15D7">
              <w:t>7</w:t>
            </w:r>
          </w:p>
        </w:tc>
        <w:tc>
          <w:tcPr>
            <w:tcW w:w="1073" w:type="dxa"/>
          </w:tcPr>
          <w:p w14:paraId="38365E88"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180</w:t>
            </w:r>
          </w:p>
        </w:tc>
      </w:tr>
      <w:tr w:rsidR="00BD7019" w:rsidRPr="008F15D7" w14:paraId="0B5FACF7" w14:textId="77777777" w:rsidTr="00BD7019">
        <w:trPr>
          <w:trHeight w:hRule="exact" w:val="325"/>
          <w:jc w:val="center"/>
        </w:trPr>
        <w:tc>
          <w:tcPr>
            <w:tcW w:w="1026" w:type="dxa"/>
          </w:tcPr>
          <w:p w14:paraId="4D457C74" w14:textId="77777777" w:rsidR="008E4A33" w:rsidRPr="008F15D7" w:rsidRDefault="008E4A33" w:rsidP="00EC7415">
            <w:pPr>
              <w:tabs>
                <w:tab w:val="right" w:leader="dot" w:pos="9000"/>
              </w:tabs>
              <w:spacing w:line="100" w:lineRule="atLeast"/>
              <w:ind w:right="3"/>
              <w:jc w:val="both"/>
            </w:pPr>
            <w:r w:rsidRPr="008F15D7">
              <w:t>7:09</w:t>
            </w:r>
          </w:p>
        </w:tc>
        <w:tc>
          <w:tcPr>
            <w:tcW w:w="1374" w:type="dxa"/>
          </w:tcPr>
          <w:p w14:paraId="7DC457B6" w14:textId="77777777" w:rsidR="008E4A33" w:rsidRPr="008F15D7" w:rsidRDefault="008E4A33" w:rsidP="00EC7415">
            <w:pPr>
              <w:tabs>
                <w:tab w:val="right" w:leader="dot" w:pos="9000"/>
              </w:tabs>
              <w:spacing w:line="100" w:lineRule="atLeast"/>
              <w:ind w:right="3"/>
              <w:jc w:val="both"/>
            </w:pPr>
            <w:r w:rsidRPr="008F15D7">
              <w:t>259</w:t>
            </w:r>
          </w:p>
        </w:tc>
        <w:tc>
          <w:tcPr>
            <w:tcW w:w="1276" w:type="dxa"/>
          </w:tcPr>
          <w:p w14:paraId="7065DEB2" w14:textId="77777777" w:rsidR="008E4A33" w:rsidRPr="008F15D7" w:rsidRDefault="008E4A33" w:rsidP="00EC7415">
            <w:pPr>
              <w:tabs>
                <w:tab w:val="right" w:leader="dot" w:pos="9000"/>
              </w:tabs>
              <w:spacing w:line="100" w:lineRule="atLeast"/>
              <w:ind w:right="3"/>
              <w:jc w:val="both"/>
            </w:pPr>
            <w:r w:rsidRPr="008F15D7">
              <w:t>421</w:t>
            </w:r>
          </w:p>
        </w:tc>
        <w:tc>
          <w:tcPr>
            <w:tcW w:w="1286" w:type="dxa"/>
          </w:tcPr>
          <w:p w14:paraId="0F1D3CFE" w14:textId="77777777" w:rsidR="008E4A33" w:rsidRPr="008F15D7" w:rsidRDefault="008E4A33" w:rsidP="00EC7415">
            <w:pPr>
              <w:tabs>
                <w:tab w:val="right" w:leader="dot" w:pos="9000"/>
              </w:tabs>
              <w:spacing w:line="100" w:lineRule="atLeast"/>
              <w:ind w:right="3"/>
              <w:jc w:val="both"/>
            </w:pPr>
            <w:r w:rsidRPr="008F15D7">
              <w:t>219</w:t>
            </w:r>
          </w:p>
        </w:tc>
        <w:tc>
          <w:tcPr>
            <w:tcW w:w="480" w:type="dxa"/>
          </w:tcPr>
          <w:p w14:paraId="6FB98628" w14:textId="77777777" w:rsidR="008E4A33" w:rsidRPr="008F15D7" w:rsidRDefault="008E4A33" w:rsidP="00EC7415">
            <w:pPr>
              <w:tabs>
                <w:tab w:val="right" w:leader="dot" w:pos="9000"/>
              </w:tabs>
              <w:spacing w:line="100" w:lineRule="atLeast"/>
              <w:ind w:right="3"/>
              <w:jc w:val="both"/>
            </w:pPr>
            <w:r w:rsidRPr="008F15D7">
              <w:t>2</w:t>
            </w:r>
          </w:p>
        </w:tc>
        <w:tc>
          <w:tcPr>
            <w:tcW w:w="1107" w:type="dxa"/>
          </w:tcPr>
          <w:p w14:paraId="3B5C9AFA"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219</w:t>
            </w:r>
          </w:p>
        </w:tc>
        <w:tc>
          <w:tcPr>
            <w:tcW w:w="492" w:type="dxa"/>
          </w:tcPr>
          <w:p w14:paraId="6AB238C4" w14:textId="77777777" w:rsidR="008E4A33" w:rsidRPr="008F15D7" w:rsidRDefault="008E4A33" w:rsidP="00EC7415">
            <w:pPr>
              <w:tabs>
                <w:tab w:val="right" w:leader="dot" w:pos="9000"/>
              </w:tabs>
              <w:spacing w:line="100" w:lineRule="atLeast"/>
              <w:ind w:right="3"/>
              <w:jc w:val="both"/>
            </w:pPr>
            <w:r w:rsidRPr="008F15D7">
              <w:t>4~5</w:t>
            </w:r>
          </w:p>
        </w:tc>
        <w:tc>
          <w:tcPr>
            <w:tcW w:w="1035" w:type="dxa"/>
          </w:tcPr>
          <w:p w14:paraId="5238B023"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259</w:t>
            </w:r>
          </w:p>
        </w:tc>
        <w:tc>
          <w:tcPr>
            <w:tcW w:w="492" w:type="dxa"/>
          </w:tcPr>
          <w:p w14:paraId="63CA0EFF" w14:textId="77777777" w:rsidR="008E4A33" w:rsidRPr="008F15D7" w:rsidRDefault="008E4A33" w:rsidP="00EC7415">
            <w:pPr>
              <w:tabs>
                <w:tab w:val="right" w:leader="dot" w:pos="9000"/>
              </w:tabs>
              <w:spacing w:line="100" w:lineRule="atLeast"/>
              <w:ind w:right="3"/>
              <w:jc w:val="both"/>
            </w:pPr>
            <w:r w:rsidRPr="008F15D7">
              <w:t>6</w:t>
            </w:r>
          </w:p>
        </w:tc>
        <w:tc>
          <w:tcPr>
            <w:tcW w:w="1073" w:type="dxa"/>
          </w:tcPr>
          <w:p w14:paraId="59AE3622"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219</w:t>
            </w:r>
          </w:p>
        </w:tc>
      </w:tr>
      <w:tr w:rsidR="00BD7019" w:rsidRPr="008F15D7" w14:paraId="6FC41D35" w14:textId="77777777" w:rsidTr="00BD7019">
        <w:trPr>
          <w:trHeight w:hRule="exact" w:val="325"/>
          <w:jc w:val="center"/>
        </w:trPr>
        <w:tc>
          <w:tcPr>
            <w:tcW w:w="1026" w:type="dxa"/>
          </w:tcPr>
          <w:p w14:paraId="707B47CF" w14:textId="77777777" w:rsidR="008E4A33" w:rsidRPr="008F15D7" w:rsidRDefault="008E4A33" w:rsidP="00EC7415">
            <w:pPr>
              <w:tabs>
                <w:tab w:val="right" w:leader="dot" w:pos="9000"/>
              </w:tabs>
              <w:spacing w:line="100" w:lineRule="atLeast"/>
              <w:ind w:right="3"/>
              <w:jc w:val="both"/>
            </w:pPr>
            <w:r w:rsidRPr="008F15D7">
              <w:t>7:10</w:t>
            </w:r>
          </w:p>
        </w:tc>
        <w:tc>
          <w:tcPr>
            <w:tcW w:w="1374" w:type="dxa"/>
          </w:tcPr>
          <w:p w14:paraId="447EC65C" w14:textId="77777777" w:rsidR="008E4A33" w:rsidRPr="008F15D7" w:rsidRDefault="008E4A33" w:rsidP="00EC7415">
            <w:pPr>
              <w:tabs>
                <w:tab w:val="right" w:leader="dot" w:pos="9000"/>
              </w:tabs>
              <w:spacing w:line="100" w:lineRule="atLeast"/>
              <w:ind w:right="3"/>
              <w:jc w:val="both"/>
            </w:pPr>
            <w:r w:rsidRPr="008F15D7">
              <w:t>273</w:t>
            </w:r>
          </w:p>
        </w:tc>
        <w:tc>
          <w:tcPr>
            <w:tcW w:w="1276" w:type="dxa"/>
          </w:tcPr>
          <w:p w14:paraId="4E8CA27E" w14:textId="77777777" w:rsidR="008E4A33" w:rsidRPr="008F15D7" w:rsidRDefault="008E4A33" w:rsidP="00EC7415">
            <w:pPr>
              <w:tabs>
                <w:tab w:val="right" w:leader="dot" w:pos="9000"/>
              </w:tabs>
              <w:spacing w:line="100" w:lineRule="atLeast"/>
              <w:ind w:right="3"/>
              <w:jc w:val="both"/>
            </w:pPr>
            <w:r w:rsidRPr="008F15D7">
              <w:t>476</w:t>
            </w:r>
          </w:p>
        </w:tc>
        <w:tc>
          <w:tcPr>
            <w:tcW w:w="1286" w:type="dxa"/>
          </w:tcPr>
          <w:p w14:paraId="0442AB45" w14:textId="77777777" w:rsidR="008E4A33" w:rsidRPr="008F15D7" w:rsidRDefault="008E4A33" w:rsidP="00EC7415">
            <w:pPr>
              <w:tabs>
                <w:tab w:val="right" w:leader="dot" w:pos="9000"/>
              </w:tabs>
              <w:spacing w:line="100" w:lineRule="atLeast"/>
              <w:ind w:right="3"/>
              <w:jc w:val="both"/>
            </w:pPr>
            <w:r w:rsidRPr="008F15D7">
              <w:t>238</w:t>
            </w:r>
          </w:p>
        </w:tc>
        <w:tc>
          <w:tcPr>
            <w:tcW w:w="480" w:type="dxa"/>
          </w:tcPr>
          <w:p w14:paraId="0CB13456" w14:textId="77777777" w:rsidR="008E4A33" w:rsidRPr="008F15D7" w:rsidRDefault="008E4A33" w:rsidP="00EC7415">
            <w:pPr>
              <w:tabs>
                <w:tab w:val="right" w:leader="dot" w:pos="9000"/>
              </w:tabs>
              <w:spacing w:line="100" w:lineRule="atLeast"/>
              <w:ind w:right="3"/>
              <w:jc w:val="both"/>
            </w:pPr>
            <w:r w:rsidRPr="008F15D7">
              <w:t>2</w:t>
            </w:r>
          </w:p>
        </w:tc>
        <w:tc>
          <w:tcPr>
            <w:tcW w:w="1107" w:type="dxa"/>
          </w:tcPr>
          <w:p w14:paraId="0531788D"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238</w:t>
            </w:r>
          </w:p>
        </w:tc>
        <w:tc>
          <w:tcPr>
            <w:tcW w:w="492" w:type="dxa"/>
          </w:tcPr>
          <w:p w14:paraId="55EA5A44" w14:textId="77777777" w:rsidR="008E4A33" w:rsidRPr="008F15D7" w:rsidRDefault="008E4A33" w:rsidP="00EC7415">
            <w:pPr>
              <w:tabs>
                <w:tab w:val="right" w:leader="dot" w:pos="9000"/>
              </w:tabs>
              <w:spacing w:line="100" w:lineRule="atLeast"/>
              <w:ind w:right="3"/>
              <w:jc w:val="both"/>
            </w:pPr>
            <w:r w:rsidRPr="008F15D7">
              <w:t>4~5</w:t>
            </w:r>
          </w:p>
        </w:tc>
        <w:tc>
          <w:tcPr>
            <w:tcW w:w="1035" w:type="dxa"/>
          </w:tcPr>
          <w:p w14:paraId="1A95C084"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273</w:t>
            </w:r>
          </w:p>
        </w:tc>
        <w:tc>
          <w:tcPr>
            <w:tcW w:w="492" w:type="dxa"/>
          </w:tcPr>
          <w:p w14:paraId="7E074B4F" w14:textId="77777777" w:rsidR="008E4A33" w:rsidRPr="008F15D7" w:rsidRDefault="008E4A33" w:rsidP="00EC7415">
            <w:pPr>
              <w:tabs>
                <w:tab w:val="right" w:leader="dot" w:pos="9000"/>
              </w:tabs>
              <w:spacing w:line="100" w:lineRule="atLeast"/>
              <w:ind w:right="3"/>
              <w:jc w:val="both"/>
            </w:pPr>
            <w:r w:rsidRPr="008F15D7">
              <w:t>6</w:t>
            </w:r>
          </w:p>
        </w:tc>
        <w:tc>
          <w:tcPr>
            <w:tcW w:w="1073" w:type="dxa"/>
          </w:tcPr>
          <w:p w14:paraId="78E12136"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238</w:t>
            </w:r>
          </w:p>
        </w:tc>
      </w:tr>
      <w:tr w:rsidR="00BD7019" w:rsidRPr="008F15D7" w14:paraId="051304B9" w14:textId="77777777" w:rsidTr="00BD7019">
        <w:trPr>
          <w:trHeight w:hRule="exact" w:val="325"/>
          <w:jc w:val="center"/>
        </w:trPr>
        <w:tc>
          <w:tcPr>
            <w:tcW w:w="1026" w:type="dxa"/>
          </w:tcPr>
          <w:p w14:paraId="51A17F8D" w14:textId="77777777" w:rsidR="008E4A33" w:rsidRPr="008F15D7" w:rsidRDefault="008E4A33" w:rsidP="00EC7415">
            <w:pPr>
              <w:tabs>
                <w:tab w:val="right" w:leader="dot" w:pos="9000"/>
              </w:tabs>
              <w:spacing w:line="100" w:lineRule="atLeast"/>
              <w:ind w:right="3"/>
              <w:jc w:val="both"/>
            </w:pPr>
            <w:r w:rsidRPr="008F15D7">
              <w:t>7:11</w:t>
            </w:r>
          </w:p>
        </w:tc>
        <w:tc>
          <w:tcPr>
            <w:tcW w:w="1374" w:type="dxa"/>
          </w:tcPr>
          <w:p w14:paraId="3BA72375" w14:textId="77777777" w:rsidR="008E4A33" w:rsidRPr="008F15D7" w:rsidRDefault="008E4A33" w:rsidP="00EC7415">
            <w:pPr>
              <w:tabs>
                <w:tab w:val="right" w:leader="dot" w:pos="9000"/>
              </w:tabs>
              <w:spacing w:line="100" w:lineRule="atLeast"/>
              <w:ind w:right="3"/>
              <w:jc w:val="both"/>
            </w:pPr>
            <w:r w:rsidRPr="008F15D7">
              <w:t>310</w:t>
            </w:r>
          </w:p>
        </w:tc>
        <w:tc>
          <w:tcPr>
            <w:tcW w:w="1276" w:type="dxa"/>
          </w:tcPr>
          <w:p w14:paraId="1608142D" w14:textId="77777777" w:rsidR="008E4A33" w:rsidRPr="008F15D7" w:rsidRDefault="008E4A33" w:rsidP="00EC7415">
            <w:pPr>
              <w:tabs>
                <w:tab w:val="right" w:leader="dot" w:pos="9000"/>
              </w:tabs>
              <w:spacing w:line="100" w:lineRule="atLeast"/>
              <w:ind w:right="3"/>
              <w:jc w:val="both"/>
            </w:pPr>
            <w:r w:rsidRPr="008F15D7">
              <w:t>532</w:t>
            </w:r>
          </w:p>
        </w:tc>
        <w:tc>
          <w:tcPr>
            <w:tcW w:w="1286" w:type="dxa"/>
          </w:tcPr>
          <w:p w14:paraId="4EFABF90" w14:textId="77777777" w:rsidR="008E4A33" w:rsidRPr="008F15D7" w:rsidRDefault="008E4A33" w:rsidP="00EC7415">
            <w:pPr>
              <w:tabs>
                <w:tab w:val="right" w:leader="dot" w:pos="9000"/>
              </w:tabs>
              <w:spacing w:line="100" w:lineRule="atLeast"/>
              <w:ind w:right="3"/>
              <w:jc w:val="both"/>
            </w:pPr>
            <w:r w:rsidRPr="008F15D7">
              <w:t>249</w:t>
            </w:r>
          </w:p>
        </w:tc>
        <w:tc>
          <w:tcPr>
            <w:tcW w:w="480" w:type="dxa"/>
          </w:tcPr>
          <w:p w14:paraId="0493E084" w14:textId="77777777" w:rsidR="008E4A33" w:rsidRPr="008F15D7" w:rsidRDefault="008E4A33" w:rsidP="00EC7415">
            <w:pPr>
              <w:tabs>
                <w:tab w:val="right" w:leader="dot" w:pos="9000"/>
              </w:tabs>
              <w:spacing w:line="100" w:lineRule="atLeast"/>
              <w:ind w:right="3"/>
              <w:jc w:val="both"/>
            </w:pPr>
            <w:r w:rsidRPr="008F15D7">
              <w:t>3</w:t>
            </w:r>
          </w:p>
        </w:tc>
        <w:tc>
          <w:tcPr>
            <w:tcW w:w="1107" w:type="dxa"/>
          </w:tcPr>
          <w:p w14:paraId="3818DC54"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249</w:t>
            </w:r>
          </w:p>
        </w:tc>
        <w:tc>
          <w:tcPr>
            <w:tcW w:w="492" w:type="dxa"/>
          </w:tcPr>
          <w:p w14:paraId="2CC95B15" w14:textId="77777777" w:rsidR="008E4A33" w:rsidRPr="008F15D7" w:rsidRDefault="008E4A33" w:rsidP="00EC7415">
            <w:pPr>
              <w:tabs>
                <w:tab w:val="right" w:leader="dot" w:pos="9000"/>
              </w:tabs>
              <w:spacing w:line="100" w:lineRule="atLeast"/>
              <w:ind w:right="3"/>
              <w:jc w:val="both"/>
            </w:pPr>
            <w:r w:rsidRPr="008F15D7">
              <w:t>4~5</w:t>
            </w:r>
          </w:p>
        </w:tc>
        <w:tc>
          <w:tcPr>
            <w:tcW w:w="1035" w:type="dxa"/>
          </w:tcPr>
          <w:p w14:paraId="43B802EE"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310</w:t>
            </w:r>
          </w:p>
        </w:tc>
        <w:tc>
          <w:tcPr>
            <w:tcW w:w="492" w:type="dxa"/>
          </w:tcPr>
          <w:p w14:paraId="05553730" w14:textId="77777777" w:rsidR="008E4A33" w:rsidRPr="008F15D7" w:rsidRDefault="008E4A33" w:rsidP="00EC7415">
            <w:pPr>
              <w:tabs>
                <w:tab w:val="right" w:leader="dot" w:pos="9000"/>
              </w:tabs>
              <w:spacing w:line="100" w:lineRule="atLeast"/>
              <w:ind w:right="3"/>
              <w:jc w:val="both"/>
            </w:pPr>
            <w:r w:rsidRPr="008F15D7">
              <w:t>7</w:t>
            </w:r>
          </w:p>
        </w:tc>
        <w:tc>
          <w:tcPr>
            <w:tcW w:w="1073" w:type="dxa"/>
          </w:tcPr>
          <w:p w14:paraId="3132CDEF"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249</w:t>
            </w:r>
          </w:p>
        </w:tc>
      </w:tr>
      <w:tr w:rsidR="00BD7019" w:rsidRPr="008F15D7" w14:paraId="67AFAD6C" w14:textId="77777777" w:rsidTr="00BD7019">
        <w:trPr>
          <w:trHeight w:hRule="exact" w:val="325"/>
          <w:jc w:val="center"/>
        </w:trPr>
        <w:tc>
          <w:tcPr>
            <w:tcW w:w="1026" w:type="dxa"/>
          </w:tcPr>
          <w:p w14:paraId="45A8D7D7" w14:textId="77777777" w:rsidR="008E4A33" w:rsidRPr="008F15D7" w:rsidRDefault="008E4A33" w:rsidP="00EC7415">
            <w:pPr>
              <w:tabs>
                <w:tab w:val="right" w:leader="dot" w:pos="9000"/>
              </w:tabs>
              <w:spacing w:line="100" w:lineRule="atLeast"/>
              <w:ind w:right="3"/>
              <w:jc w:val="both"/>
            </w:pPr>
            <w:r w:rsidRPr="008F15D7">
              <w:t>7:12</w:t>
            </w:r>
          </w:p>
        </w:tc>
        <w:tc>
          <w:tcPr>
            <w:tcW w:w="1374" w:type="dxa"/>
          </w:tcPr>
          <w:p w14:paraId="796D3A81" w14:textId="77777777" w:rsidR="008E4A33" w:rsidRPr="008F15D7" w:rsidRDefault="008E4A33" w:rsidP="00EC7415">
            <w:pPr>
              <w:tabs>
                <w:tab w:val="right" w:leader="dot" w:pos="9000"/>
              </w:tabs>
              <w:spacing w:line="100" w:lineRule="atLeast"/>
              <w:ind w:right="3"/>
              <w:jc w:val="both"/>
            </w:pPr>
            <w:r w:rsidRPr="008F15D7">
              <w:t>338</w:t>
            </w:r>
          </w:p>
        </w:tc>
        <w:tc>
          <w:tcPr>
            <w:tcW w:w="1276" w:type="dxa"/>
          </w:tcPr>
          <w:p w14:paraId="6E6A5A2D" w14:textId="77777777" w:rsidR="008E4A33" w:rsidRPr="008F15D7" w:rsidRDefault="008E4A33" w:rsidP="00EC7415">
            <w:pPr>
              <w:tabs>
                <w:tab w:val="right" w:leader="dot" w:pos="9000"/>
              </w:tabs>
              <w:spacing w:line="100" w:lineRule="atLeast"/>
              <w:ind w:right="3"/>
              <w:jc w:val="both"/>
            </w:pPr>
            <w:r w:rsidRPr="008F15D7">
              <w:t>591</w:t>
            </w:r>
          </w:p>
        </w:tc>
        <w:tc>
          <w:tcPr>
            <w:tcW w:w="1286" w:type="dxa"/>
          </w:tcPr>
          <w:p w14:paraId="01125F2C" w14:textId="77777777" w:rsidR="008E4A33" w:rsidRPr="008F15D7" w:rsidRDefault="008E4A33" w:rsidP="00EC7415">
            <w:pPr>
              <w:tabs>
                <w:tab w:val="right" w:leader="dot" w:pos="9000"/>
              </w:tabs>
              <w:spacing w:line="100" w:lineRule="atLeast"/>
              <w:ind w:right="3"/>
              <w:jc w:val="both"/>
            </w:pPr>
            <w:r w:rsidRPr="008F15D7">
              <w:t>274</w:t>
            </w:r>
          </w:p>
        </w:tc>
        <w:tc>
          <w:tcPr>
            <w:tcW w:w="480" w:type="dxa"/>
          </w:tcPr>
          <w:p w14:paraId="38D9C0F9" w14:textId="77777777" w:rsidR="008E4A33" w:rsidRPr="008F15D7" w:rsidRDefault="008E4A33" w:rsidP="00EC7415">
            <w:pPr>
              <w:tabs>
                <w:tab w:val="right" w:leader="dot" w:pos="9000"/>
              </w:tabs>
              <w:spacing w:line="100" w:lineRule="atLeast"/>
              <w:ind w:right="3"/>
              <w:jc w:val="both"/>
            </w:pPr>
            <w:r w:rsidRPr="008F15D7">
              <w:t>2</w:t>
            </w:r>
          </w:p>
        </w:tc>
        <w:tc>
          <w:tcPr>
            <w:tcW w:w="1107" w:type="dxa"/>
          </w:tcPr>
          <w:p w14:paraId="14CCEDD2"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274</w:t>
            </w:r>
          </w:p>
        </w:tc>
        <w:tc>
          <w:tcPr>
            <w:tcW w:w="492" w:type="dxa"/>
          </w:tcPr>
          <w:p w14:paraId="14CC5CAB" w14:textId="77777777" w:rsidR="008E4A33" w:rsidRPr="008F15D7" w:rsidRDefault="008E4A33" w:rsidP="00EC7415">
            <w:pPr>
              <w:tabs>
                <w:tab w:val="right" w:leader="dot" w:pos="9000"/>
              </w:tabs>
              <w:spacing w:line="100" w:lineRule="atLeast"/>
              <w:ind w:right="3"/>
              <w:jc w:val="both"/>
            </w:pPr>
            <w:r w:rsidRPr="008F15D7">
              <w:t>5</w:t>
            </w:r>
          </w:p>
        </w:tc>
        <w:tc>
          <w:tcPr>
            <w:tcW w:w="1035" w:type="dxa"/>
          </w:tcPr>
          <w:p w14:paraId="7F0BDB9E"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338</w:t>
            </w:r>
          </w:p>
        </w:tc>
        <w:tc>
          <w:tcPr>
            <w:tcW w:w="492" w:type="dxa"/>
          </w:tcPr>
          <w:p w14:paraId="04F531E4" w14:textId="77777777" w:rsidR="008E4A33" w:rsidRPr="008F15D7" w:rsidRDefault="008E4A33" w:rsidP="00EC7415">
            <w:pPr>
              <w:tabs>
                <w:tab w:val="right" w:leader="dot" w:pos="9000"/>
              </w:tabs>
              <w:spacing w:line="100" w:lineRule="atLeast"/>
              <w:ind w:right="3"/>
              <w:jc w:val="both"/>
            </w:pPr>
            <w:r w:rsidRPr="008F15D7">
              <w:t>7</w:t>
            </w:r>
          </w:p>
        </w:tc>
        <w:tc>
          <w:tcPr>
            <w:tcW w:w="1073" w:type="dxa"/>
          </w:tcPr>
          <w:p w14:paraId="4D87A41C"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274</w:t>
            </w:r>
          </w:p>
        </w:tc>
      </w:tr>
      <w:tr w:rsidR="00BD7019" w:rsidRPr="008F15D7" w14:paraId="5EAA0B2B" w14:textId="77777777" w:rsidTr="00BD7019">
        <w:trPr>
          <w:trHeight w:hRule="exact" w:val="325"/>
          <w:jc w:val="center"/>
        </w:trPr>
        <w:tc>
          <w:tcPr>
            <w:tcW w:w="1026" w:type="dxa"/>
          </w:tcPr>
          <w:p w14:paraId="599CED9C" w14:textId="77777777" w:rsidR="008E4A33" w:rsidRPr="008F15D7" w:rsidRDefault="008E4A33" w:rsidP="00EC7415">
            <w:pPr>
              <w:tabs>
                <w:tab w:val="right" w:leader="dot" w:pos="9000"/>
              </w:tabs>
              <w:spacing w:line="100" w:lineRule="atLeast"/>
              <w:ind w:right="3"/>
              <w:jc w:val="both"/>
            </w:pPr>
            <w:r w:rsidRPr="008F15D7">
              <w:t>7:13</w:t>
            </w:r>
          </w:p>
        </w:tc>
        <w:tc>
          <w:tcPr>
            <w:tcW w:w="1374" w:type="dxa"/>
          </w:tcPr>
          <w:p w14:paraId="745470A8" w14:textId="77777777" w:rsidR="008E4A33" w:rsidRPr="008F15D7" w:rsidRDefault="008E4A33" w:rsidP="00EC7415">
            <w:pPr>
              <w:tabs>
                <w:tab w:val="right" w:leader="dot" w:pos="9000"/>
              </w:tabs>
              <w:spacing w:line="100" w:lineRule="atLeast"/>
              <w:ind w:right="3"/>
              <w:jc w:val="both"/>
            </w:pPr>
            <w:r w:rsidRPr="008F15D7">
              <w:t>371</w:t>
            </w:r>
          </w:p>
        </w:tc>
        <w:tc>
          <w:tcPr>
            <w:tcW w:w="1276" w:type="dxa"/>
          </w:tcPr>
          <w:p w14:paraId="6672C7F4" w14:textId="77777777" w:rsidR="008E4A33" w:rsidRPr="008F15D7" w:rsidRDefault="008E4A33" w:rsidP="00EC7415">
            <w:pPr>
              <w:tabs>
                <w:tab w:val="right" w:leader="dot" w:pos="9000"/>
              </w:tabs>
              <w:spacing w:line="100" w:lineRule="atLeast"/>
              <w:ind w:right="3"/>
              <w:jc w:val="both"/>
            </w:pPr>
            <w:r w:rsidRPr="008F15D7">
              <w:t>651</w:t>
            </w:r>
          </w:p>
        </w:tc>
        <w:tc>
          <w:tcPr>
            <w:tcW w:w="1286" w:type="dxa"/>
          </w:tcPr>
          <w:p w14:paraId="5C6DBD45" w14:textId="77777777" w:rsidR="008E4A33" w:rsidRPr="008F15D7" w:rsidRDefault="008E4A33" w:rsidP="00EC7415">
            <w:pPr>
              <w:tabs>
                <w:tab w:val="right" w:leader="dot" w:pos="9000"/>
              </w:tabs>
              <w:spacing w:line="100" w:lineRule="atLeast"/>
              <w:ind w:right="3"/>
              <w:jc w:val="both"/>
            </w:pPr>
            <w:r w:rsidRPr="008F15D7">
              <w:t>315</w:t>
            </w:r>
          </w:p>
        </w:tc>
        <w:tc>
          <w:tcPr>
            <w:tcW w:w="480" w:type="dxa"/>
          </w:tcPr>
          <w:p w14:paraId="7902F3E7" w14:textId="77777777" w:rsidR="008E4A33" w:rsidRPr="008F15D7" w:rsidRDefault="008E4A33" w:rsidP="00EC7415">
            <w:pPr>
              <w:tabs>
                <w:tab w:val="right" w:leader="dot" w:pos="9000"/>
              </w:tabs>
              <w:spacing w:line="100" w:lineRule="atLeast"/>
              <w:ind w:right="3"/>
              <w:jc w:val="both"/>
            </w:pPr>
            <w:r w:rsidRPr="008F15D7">
              <w:t>1</w:t>
            </w:r>
          </w:p>
        </w:tc>
        <w:tc>
          <w:tcPr>
            <w:tcW w:w="1107" w:type="dxa"/>
          </w:tcPr>
          <w:p w14:paraId="0153DE15"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335</w:t>
            </w:r>
          </w:p>
        </w:tc>
        <w:tc>
          <w:tcPr>
            <w:tcW w:w="492" w:type="dxa"/>
          </w:tcPr>
          <w:p w14:paraId="097B742B" w14:textId="77777777" w:rsidR="008E4A33" w:rsidRPr="008F15D7" w:rsidRDefault="008E4A33" w:rsidP="00EC7415">
            <w:pPr>
              <w:tabs>
                <w:tab w:val="right" w:leader="dot" w:pos="9000"/>
              </w:tabs>
              <w:spacing w:line="100" w:lineRule="atLeast"/>
              <w:ind w:right="3"/>
              <w:jc w:val="both"/>
            </w:pPr>
            <w:r w:rsidRPr="008F15D7">
              <w:t>5</w:t>
            </w:r>
          </w:p>
        </w:tc>
        <w:tc>
          <w:tcPr>
            <w:tcW w:w="1035" w:type="dxa"/>
          </w:tcPr>
          <w:p w14:paraId="6024535D"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371</w:t>
            </w:r>
          </w:p>
        </w:tc>
        <w:tc>
          <w:tcPr>
            <w:tcW w:w="492" w:type="dxa"/>
          </w:tcPr>
          <w:p w14:paraId="6C9EEF89" w14:textId="77777777" w:rsidR="008E4A33" w:rsidRPr="008F15D7" w:rsidRDefault="008E4A33" w:rsidP="00EC7415">
            <w:pPr>
              <w:tabs>
                <w:tab w:val="right" w:leader="dot" w:pos="9000"/>
              </w:tabs>
              <w:spacing w:line="100" w:lineRule="atLeast"/>
              <w:ind w:right="3"/>
              <w:jc w:val="both"/>
            </w:pPr>
            <w:r w:rsidRPr="008F15D7">
              <w:t>7</w:t>
            </w:r>
          </w:p>
        </w:tc>
        <w:tc>
          <w:tcPr>
            <w:tcW w:w="1073" w:type="dxa"/>
          </w:tcPr>
          <w:p w14:paraId="28584DB6"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335</w:t>
            </w:r>
          </w:p>
        </w:tc>
      </w:tr>
      <w:tr w:rsidR="00BD7019" w:rsidRPr="008F15D7" w14:paraId="6574DB75" w14:textId="77777777" w:rsidTr="00BD7019">
        <w:trPr>
          <w:trHeight w:hRule="exact" w:val="325"/>
          <w:jc w:val="center"/>
        </w:trPr>
        <w:tc>
          <w:tcPr>
            <w:tcW w:w="1026" w:type="dxa"/>
          </w:tcPr>
          <w:p w14:paraId="3C7B5879" w14:textId="77777777" w:rsidR="008E4A33" w:rsidRPr="008F15D7" w:rsidRDefault="008E4A33" w:rsidP="00EC7415">
            <w:pPr>
              <w:tabs>
                <w:tab w:val="right" w:leader="dot" w:pos="9000"/>
              </w:tabs>
              <w:spacing w:line="100" w:lineRule="atLeast"/>
              <w:ind w:right="3"/>
              <w:jc w:val="both"/>
            </w:pPr>
            <w:r w:rsidRPr="008F15D7">
              <w:t>7:14</w:t>
            </w:r>
          </w:p>
        </w:tc>
        <w:tc>
          <w:tcPr>
            <w:tcW w:w="1374" w:type="dxa"/>
          </w:tcPr>
          <w:p w14:paraId="62FDEA5A" w14:textId="77777777" w:rsidR="008E4A33" w:rsidRPr="008F15D7" w:rsidRDefault="008E4A33" w:rsidP="00EC7415">
            <w:pPr>
              <w:tabs>
                <w:tab w:val="right" w:leader="dot" w:pos="9000"/>
              </w:tabs>
              <w:spacing w:line="100" w:lineRule="atLeast"/>
              <w:ind w:right="3"/>
              <w:jc w:val="both"/>
            </w:pPr>
            <w:r w:rsidRPr="008F15D7">
              <w:t>438</w:t>
            </w:r>
          </w:p>
        </w:tc>
        <w:tc>
          <w:tcPr>
            <w:tcW w:w="1276" w:type="dxa"/>
          </w:tcPr>
          <w:p w14:paraId="42147B14" w14:textId="77777777" w:rsidR="008E4A33" w:rsidRPr="008F15D7" w:rsidRDefault="008E4A33" w:rsidP="00EC7415">
            <w:pPr>
              <w:tabs>
                <w:tab w:val="right" w:leader="dot" w:pos="9000"/>
              </w:tabs>
              <w:spacing w:line="100" w:lineRule="atLeast"/>
              <w:ind w:right="3"/>
              <w:jc w:val="both"/>
            </w:pPr>
            <w:r w:rsidRPr="008F15D7">
              <w:t>736</w:t>
            </w:r>
          </w:p>
        </w:tc>
        <w:tc>
          <w:tcPr>
            <w:tcW w:w="1286" w:type="dxa"/>
          </w:tcPr>
          <w:p w14:paraId="26C275D3" w14:textId="77777777" w:rsidR="008E4A33" w:rsidRPr="008F15D7" w:rsidRDefault="008E4A33" w:rsidP="00EC7415">
            <w:pPr>
              <w:tabs>
                <w:tab w:val="right" w:leader="dot" w:pos="9000"/>
              </w:tabs>
              <w:spacing w:line="100" w:lineRule="atLeast"/>
              <w:ind w:right="3"/>
              <w:jc w:val="both"/>
            </w:pPr>
            <w:r w:rsidRPr="008F15D7">
              <w:t>347</w:t>
            </w:r>
          </w:p>
        </w:tc>
        <w:tc>
          <w:tcPr>
            <w:tcW w:w="480" w:type="dxa"/>
          </w:tcPr>
          <w:p w14:paraId="0D2EE50A" w14:textId="77777777" w:rsidR="008E4A33" w:rsidRPr="008F15D7" w:rsidRDefault="008E4A33" w:rsidP="00EC7415">
            <w:pPr>
              <w:tabs>
                <w:tab w:val="right" w:leader="dot" w:pos="9000"/>
              </w:tabs>
              <w:spacing w:line="100" w:lineRule="atLeast"/>
              <w:ind w:right="3"/>
              <w:jc w:val="both"/>
            </w:pPr>
            <w:r w:rsidRPr="008F15D7">
              <w:t>2</w:t>
            </w:r>
          </w:p>
        </w:tc>
        <w:tc>
          <w:tcPr>
            <w:tcW w:w="1107" w:type="dxa"/>
          </w:tcPr>
          <w:p w14:paraId="5B156BC0"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347</w:t>
            </w:r>
          </w:p>
        </w:tc>
        <w:tc>
          <w:tcPr>
            <w:tcW w:w="492" w:type="dxa"/>
          </w:tcPr>
          <w:p w14:paraId="5FD38AA7" w14:textId="77777777" w:rsidR="008E4A33" w:rsidRPr="008F15D7" w:rsidRDefault="008E4A33" w:rsidP="00EC7415">
            <w:pPr>
              <w:tabs>
                <w:tab w:val="right" w:leader="dot" w:pos="9000"/>
              </w:tabs>
              <w:spacing w:line="100" w:lineRule="atLeast"/>
              <w:ind w:right="3"/>
              <w:jc w:val="both"/>
            </w:pPr>
            <w:r w:rsidRPr="008F15D7">
              <w:t>4~5</w:t>
            </w:r>
          </w:p>
        </w:tc>
        <w:tc>
          <w:tcPr>
            <w:tcW w:w="1035" w:type="dxa"/>
          </w:tcPr>
          <w:p w14:paraId="517B03B5"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438</w:t>
            </w:r>
          </w:p>
        </w:tc>
        <w:tc>
          <w:tcPr>
            <w:tcW w:w="492" w:type="dxa"/>
          </w:tcPr>
          <w:p w14:paraId="774A04D3" w14:textId="77777777" w:rsidR="008E4A33" w:rsidRPr="008F15D7" w:rsidRDefault="008E4A33" w:rsidP="00EC7415">
            <w:pPr>
              <w:tabs>
                <w:tab w:val="right" w:leader="dot" w:pos="9000"/>
              </w:tabs>
              <w:spacing w:line="100" w:lineRule="atLeast"/>
              <w:ind w:right="3"/>
              <w:jc w:val="both"/>
            </w:pPr>
            <w:r w:rsidRPr="008F15D7">
              <w:t>7</w:t>
            </w:r>
          </w:p>
        </w:tc>
        <w:tc>
          <w:tcPr>
            <w:tcW w:w="1073" w:type="dxa"/>
          </w:tcPr>
          <w:p w14:paraId="6DA81D31"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347</w:t>
            </w:r>
          </w:p>
        </w:tc>
      </w:tr>
      <w:tr w:rsidR="00BD7019" w:rsidRPr="008F15D7" w14:paraId="332DC30B" w14:textId="77777777" w:rsidTr="00BD7019">
        <w:trPr>
          <w:trHeight w:hRule="exact" w:val="325"/>
          <w:jc w:val="center"/>
        </w:trPr>
        <w:tc>
          <w:tcPr>
            <w:tcW w:w="1026" w:type="dxa"/>
          </w:tcPr>
          <w:p w14:paraId="4F13FEAE" w14:textId="77777777" w:rsidR="008E4A33" w:rsidRPr="008F15D7" w:rsidRDefault="008E4A33" w:rsidP="00EC7415">
            <w:pPr>
              <w:tabs>
                <w:tab w:val="right" w:leader="dot" w:pos="9000"/>
              </w:tabs>
              <w:spacing w:line="100" w:lineRule="atLeast"/>
              <w:ind w:right="3"/>
              <w:jc w:val="both"/>
            </w:pPr>
            <w:r w:rsidRPr="008F15D7">
              <w:t>7:15</w:t>
            </w:r>
          </w:p>
        </w:tc>
        <w:tc>
          <w:tcPr>
            <w:tcW w:w="1374" w:type="dxa"/>
          </w:tcPr>
          <w:p w14:paraId="4D1E379F" w14:textId="77777777" w:rsidR="008E4A33" w:rsidRPr="008F15D7" w:rsidRDefault="008E4A33" w:rsidP="00EC7415">
            <w:pPr>
              <w:tabs>
                <w:tab w:val="right" w:leader="dot" w:pos="9000"/>
              </w:tabs>
              <w:spacing w:line="100" w:lineRule="atLeast"/>
              <w:ind w:right="3"/>
              <w:jc w:val="both"/>
            </w:pPr>
            <w:r w:rsidRPr="008F15D7">
              <w:t>483</w:t>
            </w:r>
          </w:p>
        </w:tc>
        <w:tc>
          <w:tcPr>
            <w:tcW w:w="1276" w:type="dxa"/>
          </w:tcPr>
          <w:p w14:paraId="1B48A382" w14:textId="77777777" w:rsidR="008E4A33" w:rsidRPr="008F15D7" w:rsidRDefault="008E4A33" w:rsidP="00EC7415">
            <w:pPr>
              <w:tabs>
                <w:tab w:val="right" w:leader="dot" w:pos="9000"/>
              </w:tabs>
              <w:spacing w:line="100" w:lineRule="atLeast"/>
              <w:ind w:right="3"/>
              <w:jc w:val="both"/>
            </w:pPr>
            <w:r w:rsidRPr="008F15D7">
              <w:t>821</w:t>
            </w:r>
          </w:p>
        </w:tc>
        <w:tc>
          <w:tcPr>
            <w:tcW w:w="1286" w:type="dxa"/>
          </w:tcPr>
          <w:p w14:paraId="4CB57669" w14:textId="77777777" w:rsidR="008E4A33" w:rsidRPr="008F15D7" w:rsidRDefault="008E4A33" w:rsidP="00EC7415">
            <w:pPr>
              <w:tabs>
                <w:tab w:val="right" w:leader="dot" w:pos="9000"/>
              </w:tabs>
              <w:spacing w:line="100" w:lineRule="atLeast"/>
              <w:ind w:right="3"/>
              <w:jc w:val="both"/>
            </w:pPr>
            <w:r w:rsidRPr="008F15D7">
              <w:t>386</w:t>
            </w:r>
          </w:p>
        </w:tc>
        <w:tc>
          <w:tcPr>
            <w:tcW w:w="480" w:type="dxa"/>
          </w:tcPr>
          <w:p w14:paraId="688C7F38" w14:textId="77777777" w:rsidR="008E4A33" w:rsidRPr="008F15D7" w:rsidRDefault="008E4A33" w:rsidP="00EC7415">
            <w:pPr>
              <w:tabs>
                <w:tab w:val="right" w:leader="dot" w:pos="9000"/>
              </w:tabs>
              <w:spacing w:line="100" w:lineRule="atLeast"/>
              <w:ind w:right="3"/>
              <w:jc w:val="both"/>
            </w:pPr>
            <w:r w:rsidRPr="008F15D7">
              <w:t>2</w:t>
            </w:r>
          </w:p>
        </w:tc>
        <w:tc>
          <w:tcPr>
            <w:tcW w:w="1107" w:type="dxa"/>
          </w:tcPr>
          <w:p w14:paraId="70F988D1"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386</w:t>
            </w:r>
          </w:p>
        </w:tc>
        <w:tc>
          <w:tcPr>
            <w:tcW w:w="492" w:type="dxa"/>
          </w:tcPr>
          <w:p w14:paraId="3002B555" w14:textId="77777777" w:rsidR="008E4A33" w:rsidRPr="008F15D7" w:rsidRDefault="008E4A33" w:rsidP="00EC7415">
            <w:pPr>
              <w:tabs>
                <w:tab w:val="right" w:leader="dot" w:pos="9000"/>
              </w:tabs>
              <w:spacing w:line="100" w:lineRule="atLeast"/>
              <w:ind w:right="3"/>
              <w:jc w:val="both"/>
            </w:pPr>
            <w:r w:rsidRPr="008F15D7">
              <w:t>5~6</w:t>
            </w:r>
          </w:p>
        </w:tc>
        <w:tc>
          <w:tcPr>
            <w:tcW w:w="1035" w:type="dxa"/>
          </w:tcPr>
          <w:p w14:paraId="72F35E02"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483</w:t>
            </w:r>
          </w:p>
        </w:tc>
        <w:tc>
          <w:tcPr>
            <w:tcW w:w="492" w:type="dxa"/>
          </w:tcPr>
          <w:p w14:paraId="7D6A74A6" w14:textId="77777777" w:rsidR="008E4A33" w:rsidRPr="008F15D7" w:rsidRDefault="008E4A33" w:rsidP="00EC7415">
            <w:pPr>
              <w:tabs>
                <w:tab w:val="right" w:leader="dot" w:pos="9000"/>
              </w:tabs>
              <w:spacing w:line="100" w:lineRule="atLeast"/>
              <w:ind w:right="3"/>
              <w:jc w:val="both"/>
            </w:pPr>
            <w:r w:rsidRPr="008F15D7">
              <w:t>7</w:t>
            </w:r>
          </w:p>
        </w:tc>
        <w:tc>
          <w:tcPr>
            <w:tcW w:w="1073" w:type="dxa"/>
          </w:tcPr>
          <w:p w14:paraId="780A034E"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386</w:t>
            </w:r>
          </w:p>
        </w:tc>
      </w:tr>
      <w:tr w:rsidR="00BD7019" w:rsidRPr="008F15D7" w14:paraId="7CFC323A" w14:textId="77777777" w:rsidTr="00BD7019">
        <w:trPr>
          <w:trHeight w:hRule="exact" w:val="325"/>
          <w:jc w:val="center"/>
        </w:trPr>
        <w:tc>
          <w:tcPr>
            <w:tcW w:w="1026" w:type="dxa"/>
          </w:tcPr>
          <w:p w14:paraId="7DA052A3" w14:textId="77777777" w:rsidR="008E4A33" w:rsidRPr="008F15D7" w:rsidRDefault="008E4A33" w:rsidP="00EC7415">
            <w:pPr>
              <w:tabs>
                <w:tab w:val="right" w:leader="dot" w:pos="9000"/>
              </w:tabs>
              <w:spacing w:line="100" w:lineRule="atLeast"/>
              <w:ind w:right="3"/>
              <w:jc w:val="both"/>
            </w:pPr>
            <w:r w:rsidRPr="008F15D7">
              <w:t>7:16</w:t>
            </w:r>
          </w:p>
        </w:tc>
        <w:tc>
          <w:tcPr>
            <w:tcW w:w="1374" w:type="dxa"/>
          </w:tcPr>
          <w:p w14:paraId="0A8F28A9" w14:textId="77777777" w:rsidR="008E4A33" w:rsidRPr="008F15D7" w:rsidRDefault="008E4A33" w:rsidP="00EC7415">
            <w:pPr>
              <w:tabs>
                <w:tab w:val="right" w:leader="dot" w:pos="9000"/>
              </w:tabs>
              <w:spacing w:line="100" w:lineRule="atLeast"/>
              <w:ind w:right="3"/>
              <w:jc w:val="both"/>
            </w:pPr>
            <w:r w:rsidRPr="008F15D7">
              <w:t>528</w:t>
            </w:r>
          </w:p>
        </w:tc>
        <w:tc>
          <w:tcPr>
            <w:tcW w:w="1276" w:type="dxa"/>
          </w:tcPr>
          <w:p w14:paraId="31178F2C" w14:textId="77777777" w:rsidR="008E4A33" w:rsidRPr="008F15D7" w:rsidRDefault="008E4A33" w:rsidP="00EC7415">
            <w:pPr>
              <w:tabs>
                <w:tab w:val="right" w:leader="dot" w:pos="9000"/>
              </w:tabs>
              <w:spacing w:line="100" w:lineRule="atLeast"/>
              <w:ind w:right="3"/>
              <w:jc w:val="both"/>
            </w:pPr>
            <w:r w:rsidRPr="008F15D7">
              <w:t>925</w:t>
            </w:r>
          </w:p>
        </w:tc>
        <w:tc>
          <w:tcPr>
            <w:tcW w:w="1286" w:type="dxa"/>
          </w:tcPr>
          <w:p w14:paraId="6FDC522A" w14:textId="77777777" w:rsidR="008E4A33" w:rsidRPr="008F15D7" w:rsidRDefault="008E4A33" w:rsidP="00EC7415">
            <w:pPr>
              <w:tabs>
                <w:tab w:val="right" w:leader="dot" w:pos="9000"/>
              </w:tabs>
              <w:spacing w:line="100" w:lineRule="atLeast"/>
              <w:ind w:right="3"/>
              <w:jc w:val="both"/>
            </w:pPr>
            <w:r w:rsidRPr="008F15D7">
              <w:t>417</w:t>
            </w:r>
          </w:p>
        </w:tc>
        <w:tc>
          <w:tcPr>
            <w:tcW w:w="480" w:type="dxa"/>
          </w:tcPr>
          <w:p w14:paraId="72490486" w14:textId="77777777" w:rsidR="008E4A33" w:rsidRPr="008F15D7" w:rsidRDefault="008E4A33" w:rsidP="00EC7415">
            <w:pPr>
              <w:tabs>
                <w:tab w:val="right" w:leader="dot" w:pos="9000"/>
              </w:tabs>
              <w:spacing w:line="100" w:lineRule="atLeast"/>
              <w:ind w:right="3"/>
              <w:jc w:val="both"/>
            </w:pPr>
            <w:r w:rsidRPr="008F15D7">
              <w:t>2</w:t>
            </w:r>
          </w:p>
        </w:tc>
        <w:tc>
          <w:tcPr>
            <w:tcW w:w="1107" w:type="dxa"/>
          </w:tcPr>
          <w:p w14:paraId="763F7ED7"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417</w:t>
            </w:r>
          </w:p>
        </w:tc>
        <w:tc>
          <w:tcPr>
            <w:tcW w:w="492" w:type="dxa"/>
          </w:tcPr>
          <w:p w14:paraId="7CF1E92D" w14:textId="77777777" w:rsidR="008E4A33" w:rsidRPr="008F15D7" w:rsidRDefault="008E4A33" w:rsidP="00EC7415">
            <w:pPr>
              <w:tabs>
                <w:tab w:val="right" w:leader="dot" w:pos="9000"/>
              </w:tabs>
              <w:spacing w:line="100" w:lineRule="atLeast"/>
              <w:ind w:right="3"/>
              <w:jc w:val="both"/>
            </w:pPr>
            <w:r w:rsidRPr="008F15D7">
              <w:t>5~6</w:t>
            </w:r>
          </w:p>
        </w:tc>
        <w:tc>
          <w:tcPr>
            <w:tcW w:w="1035" w:type="dxa"/>
          </w:tcPr>
          <w:p w14:paraId="678B52EA"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528</w:t>
            </w:r>
          </w:p>
        </w:tc>
        <w:tc>
          <w:tcPr>
            <w:tcW w:w="492" w:type="dxa"/>
          </w:tcPr>
          <w:p w14:paraId="66F8C6AD" w14:textId="77777777" w:rsidR="008E4A33" w:rsidRPr="008F15D7" w:rsidRDefault="008E4A33" w:rsidP="00EC7415">
            <w:pPr>
              <w:tabs>
                <w:tab w:val="right" w:leader="dot" w:pos="9000"/>
              </w:tabs>
              <w:spacing w:line="100" w:lineRule="atLeast"/>
              <w:ind w:right="3"/>
              <w:jc w:val="both"/>
            </w:pPr>
            <w:r w:rsidRPr="008F15D7">
              <w:t>8</w:t>
            </w:r>
          </w:p>
        </w:tc>
        <w:tc>
          <w:tcPr>
            <w:tcW w:w="1073" w:type="dxa"/>
          </w:tcPr>
          <w:p w14:paraId="70EADBB9"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417</w:t>
            </w:r>
          </w:p>
        </w:tc>
      </w:tr>
      <w:tr w:rsidR="00BD7019" w:rsidRPr="008F15D7" w14:paraId="13955EAE" w14:textId="77777777" w:rsidTr="00BD7019">
        <w:trPr>
          <w:trHeight w:hRule="exact" w:val="325"/>
          <w:jc w:val="center"/>
        </w:trPr>
        <w:tc>
          <w:tcPr>
            <w:tcW w:w="1026" w:type="dxa"/>
          </w:tcPr>
          <w:p w14:paraId="721FDC2B" w14:textId="77777777" w:rsidR="008E4A33" w:rsidRPr="008F15D7" w:rsidRDefault="008E4A33" w:rsidP="00EC7415">
            <w:pPr>
              <w:tabs>
                <w:tab w:val="right" w:leader="dot" w:pos="9000"/>
              </w:tabs>
              <w:spacing w:line="100" w:lineRule="atLeast"/>
              <w:ind w:right="3"/>
              <w:jc w:val="both"/>
            </w:pPr>
            <w:r w:rsidRPr="008F15D7">
              <w:t>7:17</w:t>
            </w:r>
          </w:p>
        </w:tc>
        <w:tc>
          <w:tcPr>
            <w:tcW w:w="1374" w:type="dxa"/>
          </w:tcPr>
          <w:p w14:paraId="4B4E5CA0" w14:textId="77777777" w:rsidR="008E4A33" w:rsidRPr="008F15D7" w:rsidRDefault="008E4A33" w:rsidP="00EC7415">
            <w:pPr>
              <w:tabs>
                <w:tab w:val="right" w:leader="dot" w:pos="9000"/>
              </w:tabs>
              <w:spacing w:line="100" w:lineRule="atLeast"/>
              <w:ind w:right="3"/>
              <w:jc w:val="both"/>
            </w:pPr>
            <w:r w:rsidRPr="008F15D7">
              <w:t>589</w:t>
            </w:r>
          </w:p>
        </w:tc>
        <w:tc>
          <w:tcPr>
            <w:tcW w:w="1276" w:type="dxa"/>
          </w:tcPr>
          <w:p w14:paraId="18443B79" w14:textId="77777777" w:rsidR="008E4A33" w:rsidRPr="008F15D7" w:rsidRDefault="008E4A33" w:rsidP="00EC7415">
            <w:pPr>
              <w:tabs>
                <w:tab w:val="right" w:leader="dot" w:pos="9000"/>
              </w:tabs>
              <w:spacing w:line="100" w:lineRule="atLeast"/>
              <w:ind w:right="3"/>
              <w:jc w:val="both"/>
            </w:pPr>
            <w:r w:rsidRPr="008F15D7">
              <w:t>1000</w:t>
            </w:r>
          </w:p>
        </w:tc>
        <w:tc>
          <w:tcPr>
            <w:tcW w:w="1286" w:type="dxa"/>
          </w:tcPr>
          <w:p w14:paraId="0CAA402A" w14:textId="77777777" w:rsidR="008E4A33" w:rsidRPr="008F15D7" w:rsidRDefault="008E4A33" w:rsidP="00EC7415">
            <w:pPr>
              <w:tabs>
                <w:tab w:val="right" w:leader="dot" w:pos="9000"/>
              </w:tabs>
              <w:spacing w:line="100" w:lineRule="atLeast"/>
              <w:ind w:right="3"/>
              <w:jc w:val="both"/>
            </w:pPr>
            <w:r w:rsidRPr="008F15D7">
              <w:t>486</w:t>
            </w:r>
          </w:p>
        </w:tc>
        <w:tc>
          <w:tcPr>
            <w:tcW w:w="480" w:type="dxa"/>
          </w:tcPr>
          <w:p w14:paraId="7A6C4F5D" w14:textId="77777777" w:rsidR="008E4A33" w:rsidRPr="008F15D7" w:rsidRDefault="008E4A33" w:rsidP="00EC7415">
            <w:pPr>
              <w:tabs>
                <w:tab w:val="right" w:leader="dot" w:pos="9000"/>
              </w:tabs>
              <w:spacing w:line="100" w:lineRule="atLeast"/>
              <w:ind w:right="3"/>
              <w:jc w:val="both"/>
            </w:pPr>
            <w:r w:rsidRPr="008F15D7">
              <w:t>2</w:t>
            </w:r>
          </w:p>
        </w:tc>
        <w:tc>
          <w:tcPr>
            <w:tcW w:w="1107" w:type="dxa"/>
          </w:tcPr>
          <w:p w14:paraId="282DA743"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486</w:t>
            </w:r>
          </w:p>
        </w:tc>
        <w:tc>
          <w:tcPr>
            <w:tcW w:w="492" w:type="dxa"/>
          </w:tcPr>
          <w:p w14:paraId="7A766E35" w14:textId="77777777" w:rsidR="008E4A33" w:rsidRPr="008F15D7" w:rsidRDefault="008E4A33" w:rsidP="00EC7415">
            <w:pPr>
              <w:tabs>
                <w:tab w:val="right" w:leader="dot" w:pos="9000"/>
              </w:tabs>
              <w:spacing w:line="100" w:lineRule="atLeast"/>
              <w:ind w:right="3"/>
              <w:jc w:val="both"/>
            </w:pPr>
            <w:r w:rsidRPr="008F15D7">
              <w:t>5</w:t>
            </w:r>
          </w:p>
        </w:tc>
        <w:tc>
          <w:tcPr>
            <w:tcW w:w="1035" w:type="dxa"/>
          </w:tcPr>
          <w:p w14:paraId="2C6EE24A"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589</w:t>
            </w:r>
          </w:p>
        </w:tc>
        <w:tc>
          <w:tcPr>
            <w:tcW w:w="492" w:type="dxa"/>
          </w:tcPr>
          <w:p w14:paraId="34EBEE40" w14:textId="77777777" w:rsidR="008E4A33" w:rsidRPr="008F15D7" w:rsidRDefault="008E4A33" w:rsidP="00EC7415">
            <w:pPr>
              <w:tabs>
                <w:tab w:val="right" w:leader="dot" w:pos="9000"/>
              </w:tabs>
              <w:spacing w:line="100" w:lineRule="atLeast"/>
              <w:ind w:right="3"/>
              <w:jc w:val="both"/>
            </w:pPr>
            <w:r w:rsidRPr="008F15D7">
              <w:t>7</w:t>
            </w:r>
          </w:p>
        </w:tc>
        <w:tc>
          <w:tcPr>
            <w:tcW w:w="1073" w:type="dxa"/>
          </w:tcPr>
          <w:p w14:paraId="5A1FDE05"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486</w:t>
            </w:r>
          </w:p>
        </w:tc>
      </w:tr>
      <w:tr w:rsidR="00BD7019" w:rsidRPr="008F15D7" w14:paraId="5735B24E" w14:textId="77777777" w:rsidTr="00BD7019">
        <w:trPr>
          <w:trHeight w:hRule="exact" w:val="325"/>
          <w:jc w:val="center"/>
        </w:trPr>
        <w:tc>
          <w:tcPr>
            <w:tcW w:w="1026" w:type="dxa"/>
          </w:tcPr>
          <w:p w14:paraId="645DEC29" w14:textId="77777777" w:rsidR="008E4A33" w:rsidRPr="008F15D7" w:rsidRDefault="008E4A33" w:rsidP="00EC7415">
            <w:pPr>
              <w:tabs>
                <w:tab w:val="right" w:leader="dot" w:pos="9000"/>
              </w:tabs>
              <w:spacing w:line="100" w:lineRule="atLeast"/>
              <w:ind w:right="3"/>
              <w:jc w:val="both"/>
            </w:pPr>
            <w:r w:rsidRPr="008F15D7">
              <w:t>7:18</w:t>
            </w:r>
          </w:p>
        </w:tc>
        <w:tc>
          <w:tcPr>
            <w:tcW w:w="1374" w:type="dxa"/>
          </w:tcPr>
          <w:p w14:paraId="0239CE85" w14:textId="77777777" w:rsidR="008E4A33" w:rsidRPr="008F15D7" w:rsidRDefault="008E4A33" w:rsidP="00EC7415">
            <w:pPr>
              <w:tabs>
                <w:tab w:val="right" w:leader="dot" w:pos="9000"/>
              </w:tabs>
              <w:spacing w:line="100" w:lineRule="atLeast"/>
              <w:ind w:right="3"/>
              <w:jc w:val="both"/>
            </w:pPr>
            <w:r w:rsidRPr="008F15D7">
              <w:t>702</w:t>
            </w:r>
          </w:p>
        </w:tc>
        <w:tc>
          <w:tcPr>
            <w:tcW w:w="1276" w:type="dxa"/>
          </w:tcPr>
          <w:p w14:paraId="7EB46DD3" w14:textId="77777777" w:rsidR="008E4A33" w:rsidRPr="008F15D7" w:rsidRDefault="008E4A33" w:rsidP="00EC7415">
            <w:pPr>
              <w:tabs>
                <w:tab w:val="right" w:leader="dot" w:pos="9000"/>
              </w:tabs>
              <w:spacing w:line="100" w:lineRule="atLeast"/>
              <w:ind w:right="3"/>
              <w:jc w:val="both"/>
            </w:pPr>
            <w:r w:rsidRPr="008F15D7">
              <w:t>1090</w:t>
            </w:r>
          </w:p>
        </w:tc>
        <w:tc>
          <w:tcPr>
            <w:tcW w:w="1286" w:type="dxa"/>
          </w:tcPr>
          <w:p w14:paraId="6AE6299E" w14:textId="77777777" w:rsidR="008E4A33" w:rsidRPr="008F15D7" w:rsidRDefault="008E4A33" w:rsidP="00EC7415">
            <w:pPr>
              <w:tabs>
                <w:tab w:val="right" w:leader="dot" w:pos="9000"/>
              </w:tabs>
              <w:spacing w:line="100" w:lineRule="atLeast"/>
              <w:ind w:right="3"/>
              <w:jc w:val="both"/>
            </w:pPr>
            <w:r w:rsidRPr="008F15D7">
              <w:t>465</w:t>
            </w:r>
          </w:p>
        </w:tc>
        <w:tc>
          <w:tcPr>
            <w:tcW w:w="480" w:type="dxa"/>
          </w:tcPr>
          <w:p w14:paraId="1AD78DCF" w14:textId="77777777" w:rsidR="008E4A33" w:rsidRPr="008F15D7" w:rsidRDefault="008E4A33" w:rsidP="00EC7415">
            <w:pPr>
              <w:tabs>
                <w:tab w:val="right" w:leader="dot" w:pos="9000"/>
              </w:tabs>
              <w:spacing w:line="100" w:lineRule="atLeast"/>
              <w:ind w:right="3"/>
              <w:jc w:val="both"/>
            </w:pPr>
            <w:r w:rsidRPr="008F15D7">
              <w:t>3</w:t>
            </w:r>
          </w:p>
        </w:tc>
        <w:tc>
          <w:tcPr>
            <w:tcW w:w="1107" w:type="dxa"/>
          </w:tcPr>
          <w:p w14:paraId="5A67F7F8"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465</w:t>
            </w:r>
          </w:p>
        </w:tc>
        <w:tc>
          <w:tcPr>
            <w:tcW w:w="492" w:type="dxa"/>
          </w:tcPr>
          <w:p w14:paraId="61A0C0A8" w14:textId="77777777" w:rsidR="008E4A33" w:rsidRPr="008F15D7" w:rsidRDefault="008E4A33" w:rsidP="00EC7415">
            <w:pPr>
              <w:tabs>
                <w:tab w:val="right" w:leader="dot" w:pos="9000"/>
              </w:tabs>
              <w:spacing w:line="100" w:lineRule="atLeast"/>
              <w:ind w:right="3"/>
              <w:jc w:val="both"/>
            </w:pPr>
            <w:r w:rsidRPr="008F15D7">
              <w:t>4~5</w:t>
            </w:r>
          </w:p>
        </w:tc>
        <w:tc>
          <w:tcPr>
            <w:tcW w:w="1035" w:type="dxa"/>
          </w:tcPr>
          <w:p w14:paraId="6F0BC585"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702</w:t>
            </w:r>
          </w:p>
        </w:tc>
        <w:tc>
          <w:tcPr>
            <w:tcW w:w="492" w:type="dxa"/>
          </w:tcPr>
          <w:p w14:paraId="31A56D03" w14:textId="77777777" w:rsidR="008E4A33" w:rsidRPr="008F15D7" w:rsidRDefault="008E4A33" w:rsidP="00EC7415">
            <w:pPr>
              <w:tabs>
                <w:tab w:val="right" w:leader="dot" w:pos="9000"/>
              </w:tabs>
              <w:spacing w:line="100" w:lineRule="atLeast"/>
              <w:ind w:right="3"/>
              <w:jc w:val="both"/>
            </w:pPr>
            <w:r w:rsidRPr="008F15D7">
              <w:t>8</w:t>
            </w:r>
          </w:p>
        </w:tc>
        <w:tc>
          <w:tcPr>
            <w:tcW w:w="1073" w:type="dxa"/>
          </w:tcPr>
          <w:p w14:paraId="3253E2EF"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465</w:t>
            </w:r>
          </w:p>
        </w:tc>
      </w:tr>
      <w:tr w:rsidR="00BD7019" w:rsidRPr="008F15D7" w14:paraId="1445EE69" w14:textId="77777777" w:rsidTr="00BD7019">
        <w:trPr>
          <w:trHeight w:hRule="exact" w:val="325"/>
          <w:jc w:val="center"/>
        </w:trPr>
        <w:tc>
          <w:tcPr>
            <w:tcW w:w="1026" w:type="dxa"/>
          </w:tcPr>
          <w:p w14:paraId="42063F1D" w14:textId="77777777" w:rsidR="008E4A33" w:rsidRPr="008F15D7" w:rsidRDefault="008E4A33" w:rsidP="00EC7415">
            <w:pPr>
              <w:tabs>
                <w:tab w:val="right" w:leader="dot" w:pos="9000"/>
              </w:tabs>
              <w:spacing w:line="100" w:lineRule="atLeast"/>
              <w:ind w:right="3"/>
              <w:jc w:val="both"/>
            </w:pPr>
            <w:r w:rsidRPr="008F15D7">
              <w:t>7:19</w:t>
            </w:r>
          </w:p>
        </w:tc>
        <w:tc>
          <w:tcPr>
            <w:tcW w:w="1374" w:type="dxa"/>
          </w:tcPr>
          <w:p w14:paraId="04B02124" w14:textId="77777777" w:rsidR="008E4A33" w:rsidRPr="008F15D7" w:rsidRDefault="008E4A33" w:rsidP="00EC7415">
            <w:pPr>
              <w:tabs>
                <w:tab w:val="right" w:leader="dot" w:pos="9000"/>
              </w:tabs>
              <w:spacing w:line="100" w:lineRule="atLeast"/>
              <w:ind w:right="3"/>
              <w:jc w:val="both"/>
            </w:pPr>
            <w:r w:rsidRPr="008F15D7">
              <w:t>770</w:t>
            </w:r>
          </w:p>
        </w:tc>
        <w:tc>
          <w:tcPr>
            <w:tcW w:w="1276" w:type="dxa"/>
          </w:tcPr>
          <w:p w14:paraId="73F4213D" w14:textId="77777777" w:rsidR="008E4A33" w:rsidRPr="008F15D7" w:rsidRDefault="008E4A33" w:rsidP="00EC7415">
            <w:pPr>
              <w:tabs>
                <w:tab w:val="right" w:leader="dot" w:pos="9000"/>
              </w:tabs>
              <w:spacing w:line="100" w:lineRule="atLeast"/>
              <w:ind w:right="3"/>
              <w:jc w:val="both"/>
            </w:pPr>
            <w:r w:rsidRPr="008F15D7">
              <w:t>1148</w:t>
            </w:r>
          </w:p>
        </w:tc>
        <w:tc>
          <w:tcPr>
            <w:tcW w:w="1286" w:type="dxa"/>
          </w:tcPr>
          <w:p w14:paraId="77AC2614" w14:textId="77777777" w:rsidR="008E4A33" w:rsidRPr="008F15D7" w:rsidRDefault="008E4A33" w:rsidP="00EC7415">
            <w:pPr>
              <w:tabs>
                <w:tab w:val="right" w:leader="dot" w:pos="9000"/>
              </w:tabs>
              <w:spacing w:line="100" w:lineRule="atLeast"/>
              <w:ind w:right="3"/>
              <w:jc w:val="both"/>
            </w:pPr>
            <w:r w:rsidRPr="008F15D7">
              <w:t>531</w:t>
            </w:r>
          </w:p>
        </w:tc>
        <w:tc>
          <w:tcPr>
            <w:tcW w:w="480" w:type="dxa"/>
          </w:tcPr>
          <w:p w14:paraId="223DD676" w14:textId="77777777" w:rsidR="008E4A33" w:rsidRPr="008F15D7" w:rsidRDefault="008E4A33" w:rsidP="00EC7415">
            <w:pPr>
              <w:tabs>
                <w:tab w:val="right" w:leader="dot" w:pos="9000"/>
              </w:tabs>
              <w:spacing w:line="100" w:lineRule="atLeast"/>
              <w:ind w:right="3"/>
              <w:jc w:val="both"/>
            </w:pPr>
            <w:r w:rsidRPr="008F15D7">
              <w:t>3</w:t>
            </w:r>
          </w:p>
        </w:tc>
        <w:tc>
          <w:tcPr>
            <w:tcW w:w="1107" w:type="dxa"/>
          </w:tcPr>
          <w:p w14:paraId="395936D2"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531</w:t>
            </w:r>
          </w:p>
        </w:tc>
        <w:tc>
          <w:tcPr>
            <w:tcW w:w="492" w:type="dxa"/>
          </w:tcPr>
          <w:p w14:paraId="2E98FAD8" w14:textId="77777777" w:rsidR="008E4A33" w:rsidRPr="008F15D7" w:rsidRDefault="008E4A33" w:rsidP="00EC7415">
            <w:pPr>
              <w:tabs>
                <w:tab w:val="right" w:leader="dot" w:pos="9000"/>
              </w:tabs>
              <w:spacing w:line="100" w:lineRule="atLeast"/>
              <w:ind w:right="3"/>
              <w:jc w:val="both"/>
            </w:pPr>
            <w:r w:rsidRPr="008F15D7">
              <w:t>4~5</w:t>
            </w:r>
          </w:p>
        </w:tc>
        <w:tc>
          <w:tcPr>
            <w:tcW w:w="1035" w:type="dxa"/>
          </w:tcPr>
          <w:p w14:paraId="3DDC012B"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770</w:t>
            </w:r>
          </w:p>
        </w:tc>
        <w:tc>
          <w:tcPr>
            <w:tcW w:w="492" w:type="dxa"/>
          </w:tcPr>
          <w:p w14:paraId="3C259A26" w14:textId="77777777" w:rsidR="008E4A33" w:rsidRPr="008F15D7" w:rsidRDefault="008E4A33" w:rsidP="00EC7415">
            <w:pPr>
              <w:tabs>
                <w:tab w:val="right" w:leader="dot" w:pos="9000"/>
              </w:tabs>
              <w:spacing w:line="100" w:lineRule="atLeast"/>
              <w:ind w:right="3"/>
              <w:jc w:val="both"/>
            </w:pPr>
            <w:r w:rsidRPr="008F15D7">
              <w:t>8</w:t>
            </w:r>
          </w:p>
        </w:tc>
        <w:tc>
          <w:tcPr>
            <w:tcW w:w="1073" w:type="dxa"/>
          </w:tcPr>
          <w:p w14:paraId="0997813E"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531</w:t>
            </w:r>
          </w:p>
        </w:tc>
      </w:tr>
      <w:tr w:rsidR="00BD7019" w:rsidRPr="008F15D7" w14:paraId="7CC0F7E4" w14:textId="77777777" w:rsidTr="00BD7019">
        <w:trPr>
          <w:trHeight w:hRule="exact" w:val="325"/>
          <w:jc w:val="center"/>
        </w:trPr>
        <w:tc>
          <w:tcPr>
            <w:tcW w:w="1026" w:type="dxa"/>
          </w:tcPr>
          <w:p w14:paraId="59D7DF2D" w14:textId="77777777" w:rsidR="008E4A33" w:rsidRPr="008F15D7" w:rsidRDefault="008E4A33" w:rsidP="00EC7415">
            <w:pPr>
              <w:tabs>
                <w:tab w:val="right" w:leader="dot" w:pos="9000"/>
              </w:tabs>
              <w:spacing w:line="100" w:lineRule="atLeast"/>
              <w:ind w:right="3"/>
              <w:jc w:val="both"/>
            </w:pPr>
            <w:r w:rsidRPr="008F15D7">
              <w:t>7:20</w:t>
            </w:r>
          </w:p>
        </w:tc>
        <w:tc>
          <w:tcPr>
            <w:tcW w:w="1374" w:type="dxa"/>
          </w:tcPr>
          <w:p w14:paraId="4999A18E" w14:textId="77777777" w:rsidR="008E4A33" w:rsidRPr="008F15D7" w:rsidRDefault="008E4A33" w:rsidP="00EC7415">
            <w:pPr>
              <w:tabs>
                <w:tab w:val="right" w:leader="dot" w:pos="9000"/>
              </w:tabs>
              <w:spacing w:line="100" w:lineRule="atLeast"/>
              <w:ind w:right="3"/>
              <w:jc w:val="both"/>
            </w:pPr>
            <w:r w:rsidRPr="008F15D7">
              <w:t>830</w:t>
            </w:r>
          </w:p>
        </w:tc>
        <w:tc>
          <w:tcPr>
            <w:tcW w:w="1276" w:type="dxa"/>
          </w:tcPr>
          <w:p w14:paraId="25D7A71E" w14:textId="77777777" w:rsidR="008E4A33" w:rsidRPr="008F15D7" w:rsidRDefault="008E4A33" w:rsidP="00EC7415">
            <w:pPr>
              <w:tabs>
                <w:tab w:val="right" w:leader="dot" w:pos="9000"/>
              </w:tabs>
              <w:spacing w:line="100" w:lineRule="atLeast"/>
              <w:ind w:right="3"/>
              <w:jc w:val="both"/>
            </w:pPr>
            <w:r w:rsidRPr="008F15D7">
              <w:t>1216</w:t>
            </w:r>
          </w:p>
        </w:tc>
        <w:tc>
          <w:tcPr>
            <w:tcW w:w="1286" w:type="dxa"/>
          </w:tcPr>
          <w:p w14:paraId="5D32FE44" w14:textId="77777777" w:rsidR="008E4A33" w:rsidRPr="008F15D7" w:rsidRDefault="008E4A33" w:rsidP="00EC7415">
            <w:pPr>
              <w:tabs>
                <w:tab w:val="right" w:leader="dot" w:pos="9000"/>
              </w:tabs>
              <w:spacing w:line="100" w:lineRule="atLeast"/>
              <w:ind w:right="3"/>
              <w:jc w:val="both"/>
            </w:pPr>
            <w:r w:rsidRPr="008F15D7">
              <w:t>622</w:t>
            </w:r>
          </w:p>
        </w:tc>
        <w:tc>
          <w:tcPr>
            <w:tcW w:w="480" w:type="dxa"/>
          </w:tcPr>
          <w:p w14:paraId="085164C7" w14:textId="77777777" w:rsidR="008E4A33" w:rsidRPr="008F15D7" w:rsidRDefault="008E4A33" w:rsidP="00EC7415">
            <w:pPr>
              <w:tabs>
                <w:tab w:val="right" w:leader="dot" w:pos="9000"/>
              </w:tabs>
              <w:spacing w:line="100" w:lineRule="atLeast"/>
              <w:ind w:right="3"/>
              <w:jc w:val="both"/>
            </w:pPr>
            <w:r w:rsidRPr="008F15D7">
              <w:t>3</w:t>
            </w:r>
          </w:p>
        </w:tc>
        <w:tc>
          <w:tcPr>
            <w:tcW w:w="1107" w:type="dxa"/>
          </w:tcPr>
          <w:p w14:paraId="3593D340"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622</w:t>
            </w:r>
          </w:p>
        </w:tc>
        <w:tc>
          <w:tcPr>
            <w:tcW w:w="492" w:type="dxa"/>
          </w:tcPr>
          <w:p w14:paraId="031C177E" w14:textId="77777777" w:rsidR="008E4A33" w:rsidRPr="008F15D7" w:rsidRDefault="008E4A33" w:rsidP="00EC7415">
            <w:pPr>
              <w:tabs>
                <w:tab w:val="right" w:leader="dot" w:pos="9000"/>
              </w:tabs>
              <w:spacing w:line="100" w:lineRule="atLeast"/>
              <w:ind w:right="3"/>
              <w:jc w:val="both"/>
            </w:pPr>
            <w:r w:rsidRPr="008F15D7">
              <w:t>5</w:t>
            </w:r>
          </w:p>
        </w:tc>
        <w:tc>
          <w:tcPr>
            <w:tcW w:w="1035" w:type="dxa"/>
          </w:tcPr>
          <w:p w14:paraId="67BDFD0F"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830</w:t>
            </w:r>
          </w:p>
        </w:tc>
        <w:tc>
          <w:tcPr>
            <w:tcW w:w="492" w:type="dxa"/>
          </w:tcPr>
          <w:p w14:paraId="7EA222CE" w14:textId="77777777" w:rsidR="008E4A33" w:rsidRPr="008F15D7" w:rsidRDefault="008E4A33" w:rsidP="00EC7415">
            <w:pPr>
              <w:tabs>
                <w:tab w:val="right" w:leader="dot" w:pos="9000"/>
              </w:tabs>
              <w:spacing w:line="100" w:lineRule="atLeast"/>
              <w:ind w:right="3"/>
              <w:jc w:val="both"/>
            </w:pPr>
            <w:r w:rsidRPr="008F15D7">
              <w:t>7</w:t>
            </w:r>
          </w:p>
        </w:tc>
        <w:tc>
          <w:tcPr>
            <w:tcW w:w="1073" w:type="dxa"/>
          </w:tcPr>
          <w:p w14:paraId="2D1E416F"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622</w:t>
            </w:r>
          </w:p>
        </w:tc>
      </w:tr>
    </w:tbl>
    <w:p w14:paraId="0F24EC56" w14:textId="77777777" w:rsidR="005F0595" w:rsidRDefault="005F0595" w:rsidP="005F0595">
      <w:pPr>
        <w:pStyle w:val="BodyText"/>
      </w:pPr>
    </w:p>
    <w:p w14:paraId="168B6634" w14:textId="442475F7" w:rsidR="008E4A33" w:rsidRDefault="008E4A33">
      <w:pPr>
        <w:spacing w:after="200" w:line="276" w:lineRule="auto"/>
        <w:rPr>
          <w:sz w:val="22"/>
        </w:rPr>
      </w:pPr>
      <w:r>
        <w:br w:type="page"/>
      </w:r>
    </w:p>
    <w:p w14:paraId="53C02975" w14:textId="31A64C2E" w:rsidR="008E4A33" w:rsidRDefault="008E4A33" w:rsidP="008E4A33">
      <w:pPr>
        <w:pStyle w:val="Tablecaption"/>
        <w:jc w:val="center"/>
      </w:pPr>
      <w:bookmarkStart w:id="30" w:name="_Ref456252653"/>
      <w:bookmarkStart w:id="31" w:name="_Toc456260776"/>
      <w:r>
        <w:lastRenderedPageBreak/>
        <w:t>Effect of measuring instrument orientation on measured light level</w:t>
      </w:r>
      <w:bookmarkEnd w:id="30"/>
      <w:bookmarkEnd w:id="31"/>
    </w:p>
    <w:p w14:paraId="0E035A27" w14:textId="77777777" w:rsidR="008E4A33" w:rsidRDefault="008E4A33" w:rsidP="008E4A33">
      <w:pPr>
        <w:pStyle w:val="BodyText"/>
      </w:pPr>
      <w:r>
        <w:t>(fine weather, 38 degrees north latitude and 118 degrees east longitude)</w:t>
      </w:r>
    </w:p>
    <w:tbl>
      <w:tblPr>
        <w:tblW w:w="9952" w:type="dxa"/>
        <w:tblInd w:w="2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1276"/>
        <w:gridCol w:w="1362"/>
        <w:gridCol w:w="1169"/>
        <w:gridCol w:w="1376"/>
        <w:gridCol w:w="558"/>
        <w:gridCol w:w="986"/>
        <w:gridCol w:w="657"/>
        <w:gridCol w:w="934"/>
        <w:gridCol w:w="579"/>
        <w:gridCol w:w="1055"/>
      </w:tblGrid>
      <w:tr w:rsidR="00BD7019" w:rsidRPr="008F15D7" w14:paraId="2DBF9FA8" w14:textId="77777777" w:rsidTr="00BD7019">
        <w:trPr>
          <w:cantSplit/>
          <w:trHeight w:val="709"/>
          <w:tblHeader/>
        </w:trPr>
        <w:tc>
          <w:tcPr>
            <w:tcW w:w="1276" w:type="dxa"/>
          </w:tcPr>
          <w:p w14:paraId="30425B9B" w14:textId="77777777" w:rsidR="00943B03" w:rsidRPr="008F15D7" w:rsidRDefault="00943B03" w:rsidP="00943B03">
            <w:pPr>
              <w:pStyle w:val="Tableheading"/>
            </w:pPr>
            <w:r w:rsidRPr="008F15D7">
              <w:br w:type="page"/>
            </w:r>
          </w:p>
        </w:tc>
        <w:tc>
          <w:tcPr>
            <w:tcW w:w="3907" w:type="dxa"/>
            <w:gridSpan w:val="3"/>
          </w:tcPr>
          <w:p w14:paraId="7CC11EE0" w14:textId="77777777" w:rsidR="00943B03" w:rsidRPr="008F15D7" w:rsidRDefault="00943B03" w:rsidP="00943B03">
            <w:pPr>
              <w:pStyle w:val="Tableheading"/>
              <w:rPr>
                <w:bCs/>
              </w:rPr>
            </w:pPr>
            <w:r w:rsidRPr="008F15D7">
              <w:rPr>
                <w:bCs/>
              </w:rPr>
              <w:t>Ambient light level of different orientations</w:t>
            </w:r>
          </w:p>
          <w:p w14:paraId="17CA61DA" w14:textId="77777777" w:rsidR="00943B03" w:rsidRPr="008F15D7" w:rsidRDefault="00943B03" w:rsidP="00943B03">
            <w:pPr>
              <w:pStyle w:val="Tableheading"/>
            </w:pPr>
            <w:r w:rsidRPr="008F15D7">
              <w:t>(lux)</w:t>
            </w:r>
          </w:p>
        </w:tc>
        <w:tc>
          <w:tcPr>
            <w:tcW w:w="4769" w:type="dxa"/>
            <w:gridSpan w:val="6"/>
          </w:tcPr>
          <w:p w14:paraId="4A18A004" w14:textId="77777777" w:rsidR="00943B03" w:rsidRPr="008F15D7" w:rsidRDefault="00943B03" w:rsidP="00943B03">
            <w:pPr>
              <w:pStyle w:val="Tableheading"/>
              <w:rPr>
                <w:bCs/>
              </w:rPr>
            </w:pPr>
            <w:r w:rsidRPr="008F15D7">
              <w:rPr>
                <w:bCs/>
              </w:rPr>
              <w:t>Time difference for ambient light level of different orientations to reach the same value of ambient light</w:t>
            </w:r>
          </w:p>
        </w:tc>
      </w:tr>
      <w:tr w:rsidR="00BD7019" w:rsidRPr="008F15D7" w14:paraId="2EB01F97" w14:textId="77777777" w:rsidTr="00BD7019">
        <w:trPr>
          <w:cantSplit/>
          <w:trHeight w:val="319"/>
          <w:tblHeader/>
        </w:trPr>
        <w:tc>
          <w:tcPr>
            <w:tcW w:w="1276" w:type="dxa"/>
            <w:vMerge w:val="restart"/>
          </w:tcPr>
          <w:p w14:paraId="2B5CC095" w14:textId="77777777" w:rsidR="00943B03" w:rsidRPr="008F15D7" w:rsidRDefault="00943B03" w:rsidP="0053646A">
            <w:pPr>
              <w:pStyle w:val="Tableheading"/>
            </w:pPr>
            <w:r w:rsidRPr="008F15D7">
              <w:t>time</w:t>
            </w:r>
          </w:p>
          <w:p w14:paraId="2054D1B9" w14:textId="77777777" w:rsidR="00943B03" w:rsidRPr="008F15D7" w:rsidRDefault="00943B03" w:rsidP="0053646A">
            <w:pPr>
              <w:pStyle w:val="Tableheading"/>
            </w:pPr>
            <w:r w:rsidRPr="008F15D7">
              <w:t>9 Feb</w:t>
            </w:r>
          </w:p>
          <w:p w14:paraId="70FE6585" w14:textId="77777777" w:rsidR="00943B03" w:rsidRPr="008F15D7" w:rsidRDefault="00943B03" w:rsidP="0053646A">
            <w:pPr>
              <w:pStyle w:val="Tableheading"/>
            </w:pPr>
            <w:r w:rsidRPr="008F15D7">
              <w:t>UTC</w:t>
            </w:r>
          </w:p>
        </w:tc>
        <w:tc>
          <w:tcPr>
            <w:tcW w:w="1362" w:type="dxa"/>
          </w:tcPr>
          <w:p w14:paraId="6A898BCF" w14:textId="77777777" w:rsidR="00943B03" w:rsidRPr="008F15D7" w:rsidRDefault="00943B03" w:rsidP="0053646A">
            <w:pPr>
              <w:pStyle w:val="Tableheading"/>
            </w:pPr>
            <w:r w:rsidRPr="008F15D7">
              <w:t>I</w:t>
            </w:r>
          </w:p>
        </w:tc>
        <w:tc>
          <w:tcPr>
            <w:tcW w:w="0" w:type="auto"/>
          </w:tcPr>
          <w:p w14:paraId="39C58500" w14:textId="77777777" w:rsidR="00943B03" w:rsidRPr="008F15D7" w:rsidRDefault="00943B03" w:rsidP="0053646A">
            <w:pPr>
              <w:pStyle w:val="Tableheading"/>
            </w:pPr>
            <w:r w:rsidRPr="008F15D7">
              <w:t>II</w:t>
            </w:r>
          </w:p>
        </w:tc>
        <w:tc>
          <w:tcPr>
            <w:tcW w:w="1376" w:type="dxa"/>
          </w:tcPr>
          <w:p w14:paraId="698C340E" w14:textId="77777777" w:rsidR="00943B03" w:rsidRPr="008F15D7" w:rsidRDefault="00943B03" w:rsidP="0053646A">
            <w:pPr>
              <w:pStyle w:val="Tableheading"/>
            </w:pPr>
            <w:r w:rsidRPr="008F15D7">
              <w:t>III</w:t>
            </w:r>
          </w:p>
        </w:tc>
        <w:tc>
          <w:tcPr>
            <w:tcW w:w="1544" w:type="dxa"/>
            <w:gridSpan w:val="2"/>
            <w:vMerge w:val="restart"/>
          </w:tcPr>
          <w:p w14:paraId="42B5DBDF" w14:textId="77777777" w:rsidR="00943B03" w:rsidRPr="008F15D7" w:rsidRDefault="00943B03" w:rsidP="0053646A">
            <w:pPr>
              <w:pStyle w:val="Tableheading"/>
            </w:pPr>
            <w:r w:rsidRPr="008F15D7">
              <w:t>III is earlier than I</w:t>
            </w:r>
          </w:p>
          <w:p w14:paraId="55C0CB3C" w14:textId="77777777" w:rsidR="00943B03" w:rsidRPr="008F15D7" w:rsidRDefault="00943B03" w:rsidP="0053646A">
            <w:pPr>
              <w:pStyle w:val="Tableheading"/>
            </w:pPr>
            <w:r w:rsidRPr="008F15D7">
              <w:t>(minute)</w:t>
            </w:r>
          </w:p>
        </w:tc>
        <w:tc>
          <w:tcPr>
            <w:tcW w:w="1591" w:type="dxa"/>
            <w:gridSpan w:val="2"/>
            <w:vMerge w:val="restart"/>
          </w:tcPr>
          <w:p w14:paraId="604192BD" w14:textId="77777777" w:rsidR="00943B03" w:rsidRPr="008F15D7" w:rsidRDefault="00943B03" w:rsidP="0053646A">
            <w:pPr>
              <w:pStyle w:val="Tableheading"/>
            </w:pPr>
            <w:r w:rsidRPr="008F15D7">
              <w:t>I is earlier than II</w:t>
            </w:r>
          </w:p>
          <w:p w14:paraId="4EA7439C" w14:textId="77777777" w:rsidR="00943B03" w:rsidRPr="008F15D7" w:rsidRDefault="00943B03" w:rsidP="0053646A">
            <w:pPr>
              <w:pStyle w:val="Tableheading"/>
            </w:pPr>
            <w:r w:rsidRPr="008F15D7">
              <w:t>(minute)</w:t>
            </w:r>
          </w:p>
        </w:tc>
        <w:tc>
          <w:tcPr>
            <w:tcW w:w="1634" w:type="dxa"/>
            <w:gridSpan w:val="2"/>
            <w:vMerge w:val="restart"/>
          </w:tcPr>
          <w:p w14:paraId="01D9A78B" w14:textId="77777777" w:rsidR="00943B03" w:rsidRPr="008F15D7" w:rsidRDefault="00943B03" w:rsidP="0053646A">
            <w:pPr>
              <w:pStyle w:val="Tableheading"/>
            </w:pPr>
            <w:r w:rsidRPr="008F15D7">
              <w:t>III is earlier than II</w:t>
            </w:r>
          </w:p>
          <w:p w14:paraId="15FD3A3E" w14:textId="77777777" w:rsidR="00943B03" w:rsidRPr="008F15D7" w:rsidRDefault="00943B03" w:rsidP="0053646A">
            <w:pPr>
              <w:pStyle w:val="Tableheading"/>
            </w:pPr>
            <w:r w:rsidRPr="008F15D7">
              <w:t>(minute)</w:t>
            </w:r>
          </w:p>
        </w:tc>
      </w:tr>
      <w:tr w:rsidR="00BD7019" w:rsidRPr="008F15D7" w14:paraId="10E02BB3" w14:textId="77777777" w:rsidTr="00BD7019">
        <w:trPr>
          <w:cantSplit/>
          <w:trHeight w:val="774"/>
        </w:trPr>
        <w:tc>
          <w:tcPr>
            <w:tcW w:w="1276" w:type="dxa"/>
            <w:vMerge/>
          </w:tcPr>
          <w:p w14:paraId="35B89DC7" w14:textId="77777777" w:rsidR="00943B03" w:rsidRPr="008F15D7" w:rsidRDefault="00943B03" w:rsidP="0053646A">
            <w:pPr>
              <w:pStyle w:val="Tableheading"/>
            </w:pPr>
          </w:p>
        </w:tc>
        <w:tc>
          <w:tcPr>
            <w:tcW w:w="1362" w:type="dxa"/>
          </w:tcPr>
          <w:p w14:paraId="06899E6F" w14:textId="562254F6" w:rsidR="00943B03" w:rsidRPr="008F15D7" w:rsidRDefault="0053646A" w:rsidP="0053646A">
            <w:pPr>
              <w:pStyle w:val="Tableheading"/>
            </w:pPr>
            <w:r>
              <w:t xml:space="preserve">Towards the </w:t>
            </w:r>
            <w:r w:rsidR="00943B03" w:rsidRPr="008F15D7">
              <w:t>sunset</w:t>
            </w:r>
          </w:p>
        </w:tc>
        <w:tc>
          <w:tcPr>
            <w:tcW w:w="0" w:type="auto"/>
          </w:tcPr>
          <w:p w14:paraId="688FB235" w14:textId="77777777" w:rsidR="00943B03" w:rsidRPr="008F15D7" w:rsidRDefault="00943B03" w:rsidP="0053646A">
            <w:pPr>
              <w:pStyle w:val="Tableheading"/>
            </w:pPr>
            <w:r w:rsidRPr="008F15D7">
              <w:t>Towards zenith</w:t>
            </w:r>
          </w:p>
        </w:tc>
        <w:tc>
          <w:tcPr>
            <w:tcW w:w="1376" w:type="dxa"/>
          </w:tcPr>
          <w:p w14:paraId="081367D4" w14:textId="123B2C5F" w:rsidR="00943B03" w:rsidRPr="008F15D7" w:rsidRDefault="00943B03" w:rsidP="00BD7019">
            <w:pPr>
              <w:pStyle w:val="Tableheading"/>
            </w:pPr>
            <w:r w:rsidRPr="008F15D7">
              <w:t>Away from the</w:t>
            </w:r>
            <w:r w:rsidR="00BD7019">
              <w:t xml:space="preserve"> </w:t>
            </w:r>
            <w:ins w:id="32" w:author="Aivar" w:date="2016-04-12T15:52:00Z">
              <w:r>
                <w:t>s</w:t>
              </w:r>
            </w:ins>
            <w:r w:rsidRPr="008F15D7">
              <w:t>unset</w:t>
            </w:r>
          </w:p>
        </w:tc>
        <w:tc>
          <w:tcPr>
            <w:tcW w:w="1544" w:type="dxa"/>
            <w:gridSpan w:val="2"/>
            <w:vMerge/>
          </w:tcPr>
          <w:p w14:paraId="6B82F4B9" w14:textId="77777777" w:rsidR="00943B03" w:rsidRPr="008F15D7" w:rsidRDefault="00943B03" w:rsidP="0053646A">
            <w:pPr>
              <w:pStyle w:val="Tableheading"/>
            </w:pPr>
          </w:p>
        </w:tc>
        <w:tc>
          <w:tcPr>
            <w:tcW w:w="1591" w:type="dxa"/>
            <w:gridSpan w:val="2"/>
            <w:vMerge/>
          </w:tcPr>
          <w:p w14:paraId="19F34CB4" w14:textId="77777777" w:rsidR="00943B03" w:rsidRPr="008F15D7" w:rsidRDefault="00943B03" w:rsidP="0053646A">
            <w:pPr>
              <w:pStyle w:val="Tableheading"/>
            </w:pPr>
          </w:p>
        </w:tc>
        <w:tc>
          <w:tcPr>
            <w:tcW w:w="1634" w:type="dxa"/>
            <w:gridSpan w:val="2"/>
            <w:vMerge/>
          </w:tcPr>
          <w:p w14:paraId="25D253A8" w14:textId="77777777" w:rsidR="00943B03" w:rsidRPr="008F15D7" w:rsidRDefault="00943B03" w:rsidP="0053646A">
            <w:pPr>
              <w:pStyle w:val="Tableheading"/>
            </w:pPr>
          </w:p>
        </w:tc>
      </w:tr>
      <w:tr w:rsidR="00BD7019" w:rsidRPr="008F15D7" w14:paraId="4E2BFAC6" w14:textId="77777777" w:rsidTr="00BD7019">
        <w:trPr>
          <w:trHeight w:hRule="exact" w:val="307"/>
        </w:trPr>
        <w:tc>
          <w:tcPr>
            <w:tcW w:w="1276" w:type="dxa"/>
          </w:tcPr>
          <w:p w14:paraId="02F93970" w14:textId="77777777" w:rsidR="00943B03" w:rsidRPr="008F15D7" w:rsidRDefault="00943B03" w:rsidP="00943B03">
            <w:pPr>
              <w:pStyle w:val="Tabletext"/>
            </w:pPr>
            <w:r w:rsidRPr="008F15D7">
              <w:t>17:30</w:t>
            </w:r>
          </w:p>
        </w:tc>
        <w:tc>
          <w:tcPr>
            <w:tcW w:w="1362" w:type="dxa"/>
          </w:tcPr>
          <w:p w14:paraId="2E1D3523" w14:textId="77777777" w:rsidR="00943B03" w:rsidRPr="008F15D7" w:rsidRDefault="00943B03" w:rsidP="00943B03">
            <w:pPr>
              <w:pStyle w:val="Tabletext"/>
            </w:pPr>
            <w:r w:rsidRPr="008F15D7">
              <w:t>680</w:t>
            </w:r>
          </w:p>
        </w:tc>
        <w:tc>
          <w:tcPr>
            <w:tcW w:w="0" w:type="auto"/>
          </w:tcPr>
          <w:p w14:paraId="318C4314" w14:textId="77777777" w:rsidR="00943B03" w:rsidRPr="008F15D7" w:rsidRDefault="00943B03" w:rsidP="00943B03">
            <w:pPr>
              <w:pStyle w:val="Tabletext"/>
            </w:pPr>
            <w:r w:rsidRPr="008F15D7">
              <w:t>660</w:t>
            </w:r>
          </w:p>
        </w:tc>
        <w:tc>
          <w:tcPr>
            <w:tcW w:w="1376" w:type="dxa"/>
          </w:tcPr>
          <w:p w14:paraId="6CF62C0E" w14:textId="77777777" w:rsidR="00943B03" w:rsidRPr="008F15D7" w:rsidRDefault="00943B03" w:rsidP="00943B03">
            <w:pPr>
              <w:pStyle w:val="Tabletext"/>
            </w:pPr>
            <w:r w:rsidRPr="008F15D7">
              <w:t>418</w:t>
            </w:r>
          </w:p>
        </w:tc>
        <w:tc>
          <w:tcPr>
            <w:tcW w:w="558" w:type="dxa"/>
          </w:tcPr>
          <w:p w14:paraId="3B051477" w14:textId="77777777" w:rsidR="00943B03" w:rsidRPr="008F15D7" w:rsidRDefault="00943B03" w:rsidP="00943B03">
            <w:pPr>
              <w:pStyle w:val="Tabletext"/>
            </w:pPr>
            <w:r w:rsidRPr="008F15D7">
              <w:t>5</w:t>
            </w:r>
          </w:p>
        </w:tc>
        <w:tc>
          <w:tcPr>
            <w:tcW w:w="986" w:type="dxa"/>
          </w:tcPr>
          <w:p w14:paraId="4CEEEAFA" w14:textId="77777777" w:rsidR="00943B03" w:rsidRPr="008F15D7" w:rsidRDefault="00943B03" w:rsidP="00943B03">
            <w:pPr>
              <w:pStyle w:val="Tabletext"/>
              <w:rPr>
                <w:shd w:val="pct15" w:color="auto" w:fill="FFFFFF"/>
              </w:rPr>
            </w:pPr>
            <w:r w:rsidRPr="008F15D7">
              <w:rPr>
                <w:shd w:val="pct15" w:color="auto" w:fill="FFFFFF"/>
              </w:rPr>
              <w:t>418</w:t>
            </w:r>
          </w:p>
        </w:tc>
        <w:tc>
          <w:tcPr>
            <w:tcW w:w="657" w:type="dxa"/>
          </w:tcPr>
          <w:p w14:paraId="04B9592F" w14:textId="77777777" w:rsidR="00943B03" w:rsidRPr="008F15D7" w:rsidRDefault="00943B03" w:rsidP="00943B03">
            <w:pPr>
              <w:pStyle w:val="Tabletext"/>
            </w:pPr>
            <w:r w:rsidRPr="008F15D7">
              <w:t>&lt;1</w:t>
            </w:r>
          </w:p>
        </w:tc>
        <w:tc>
          <w:tcPr>
            <w:tcW w:w="934" w:type="dxa"/>
          </w:tcPr>
          <w:p w14:paraId="559F03D0" w14:textId="77777777" w:rsidR="00943B03" w:rsidRPr="008F15D7" w:rsidRDefault="00943B03" w:rsidP="00943B03">
            <w:pPr>
              <w:pStyle w:val="Tabletext"/>
              <w:rPr>
                <w:shd w:val="pct15" w:color="auto" w:fill="FFFFFF"/>
              </w:rPr>
            </w:pPr>
            <w:r w:rsidRPr="008F15D7">
              <w:rPr>
                <w:shd w:val="pct15" w:color="auto" w:fill="FFFFFF"/>
              </w:rPr>
              <w:t>680</w:t>
            </w:r>
          </w:p>
        </w:tc>
        <w:tc>
          <w:tcPr>
            <w:tcW w:w="579" w:type="dxa"/>
          </w:tcPr>
          <w:p w14:paraId="5062350D" w14:textId="77777777" w:rsidR="00943B03" w:rsidRPr="008F15D7" w:rsidRDefault="00943B03" w:rsidP="00943B03">
            <w:pPr>
              <w:pStyle w:val="Tabletext"/>
            </w:pPr>
            <w:r w:rsidRPr="008F15D7">
              <w:t>5</w:t>
            </w:r>
          </w:p>
        </w:tc>
        <w:tc>
          <w:tcPr>
            <w:tcW w:w="1055" w:type="dxa"/>
          </w:tcPr>
          <w:p w14:paraId="629A228A" w14:textId="77777777" w:rsidR="00943B03" w:rsidRPr="008F15D7" w:rsidRDefault="00943B03" w:rsidP="00943B03">
            <w:pPr>
              <w:pStyle w:val="Tabletext"/>
              <w:rPr>
                <w:shd w:val="pct15" w:color="auto" w:fill="FFFFFF"/>
              </w:rPr>
            </w:pPr>
            <w:r w:rsidRPr="008F15D7">
              <w:rPr>
                <w:shd w:val="pct15" w:color="auto" w:fill="FFFFFF"/>
              </w:rPr>
              <w:t>418</w:t>
            </w:r>
          </w:p>
        </w:tc>
      </w:tr>
      <w:tr w:rsidR="00BD7019" w:rsidRPr="008F15D7" w14:paraId="3A619B8F" w14:textId="77777777" w:rsidTr="00BD7019">
        <w:trPr>
          <w:trHeight w:hRule="exact" w:val="307"/>
        </w:trPr>
        <w:tc>
          <w:tcPr>
            <w:tcW w:w="1276" w:type="dxa"/>
          </w:tcPr>
          <w:p w14:paraId="08405453" w14:textId="77777777" w:rsidR="00943B03" w:rsidRPr="008F15D7" w:rsidRDefault="00943B03" w:rsidP="00943B03">
            <w:pPr>
              <w:pStyle w:val="Tabletext"/>
            </w:pPr>
            <w:r w:rsidRPr="008F15D7">
              <w:t>17:31</w:t>
            </w:r>
          </w:p>
        </w:tc>
        <w:tc>
          <w:tcPr>
            <w:tcW w:w="1362" w:type="dxa"/>
          </w:tcPr>
          <w:p w14:paraId="26EFB830" w14:textId="77777777" w:rsidR="00943B03" w:rsidRPr="008F15D7" w:rsidRDefault="00943B03" w:rsidP="00943B03">
            <w:pPr>
              <w:pStyle w:val="Tabletext"/>
            </w:pPr>
            <w:r w:rsidRPr="008F15D7">
              <w:t>650</w:t>
            </w:r>
          </w:p>
        </w:tc>
        <w:tc>
          <w:tcPr>
            <w:tcW w:w="0" w:type="auto"/>
          </w:tcPr>
          <w:p w14:paraId="5579E094" w14:textId="77777777" w:rsidR="00943B03" w:rsidRPr="008F15D7" w:rsidRDefault="00943B03" w:rsidP="00943B03">
            <w:pPr>
              <w:pStyle w:val="Tabletext"/>
            </w:pPr>
            <w:r w:rsidRPr="008F15D7">
              <w:t>630</w:t>
            </w:r>
          </w:p>
        </w:tc>
        <w:tc>
          <w:tcPr>
            <w:tcW w:w="1376" w:type="dxa"/>
          </w:tcPr>
          <w:p w14:paraId="3FA9711F" w14:textId="77777777" w:rsidR="00943B03" w:rsidRPr="008F15D7" w:rsidRDefault="00943B03" w:rsidP="00943B03">
            <w:pPr>
              <w:pStyle w:val="Tabletext"/>
            </w:pPr>
            <w:r w:rsidRPr="008F15D7">
              <w:t>380</w:t>
            </w:r>
          </w:p>
        </w:tc>
        <w:tc>
          <w:tcPr>
            <w:tcW w:w="558" w:type="dxa"/>
          </w:tcPr>
          <w:p w14:paraId="6265868E" w14:textId="77777777" w:rsidR="00943B03" w:rsidRPr="008F15D7" w:rsidRDefault="00943B03" w:rsidP="00943B03">
            <w:pPr>
              <w:pStyle w:val="Tabletext"/>
            </w:pPr>
            <w:r w:rsidRPr="008F15D7">
              <w:t>5</w:t>
            </w:r>
          </w:p>
        </w:tc>
        <w:tc>
          <w:tcPr>
            <w:tcW w:w="986" w:type="dxa"/>
          </w:tcPr>
          <w:p w14:paraId="6BE7DCAF" w14:textId="77777777" w:rsidR="00943B03" w:rsidRPr="008F15D7" w:rsidRDefault="00943B03" w:rsidP="00943B03">
            <w:pPr>
              <w:pStyle w:val="Tabletext"/>
              <w:rPr>
                <w:shd w:val="pct15" w:color="auto" w:fill="FFFFFF"/>
              </w:rPr>
            </w:pPr>
            <w:r w:rsidRPr="008F15D7">
              <w:rPr>
                <w:shd w:val="pct15" w:color="auto" w:fill="FFFFFF"/>
              </w:rPr>
              <w:t>380</w:t>
            </w:r>
          </w:p>
        </w:tc>
        <w:tc>
          <w:tcPr>
            <w:tcW w:w="657" w:type="dxa"/>
          </w:tcPr>
          <w:p w14:paraId="390A2361" w14:textId="77777777" w:rsidR="00943B03" w:rsidRPr="008F15D7" w:rsidRDefault="00943B03" w:rsidP="00943B03">
            <w:pPr>
              <w:pStyle w:val="Tabletext"/>
            </w:pPr>
            <w:r w:rsidRPr="008F15D7">
              <w:t>&lt;1</w:t>
            </w:r>
          </w:p>
        </w:tc>
        <w:tc>
          <w:tcPr>
            <w:tcW w:w="934" w:type="dxa"/>
          </w:tcPr>
          <w:p w14:paraId="54FC192D" w14:textId="77777777" w:rsidR="00943B03" w:rsidRPr="008F15D7" w:rsidRDefault="00943B03" w:rsidP="00943B03">
            <w:pPr>
              <w:pStyle w:val="Tabletext"/>
              <w:rPr>
                <w:shd w:val="pct15" w:color="auto" w:fill="FFFFFF"/>
              </w:rPr>
            </w:pPr>
            <w:r w:rsidRPr="008F15D7">
              <w:rPr>
                <w:shd w:val="pct15" w:color="auto" w:fill="FFFFFF"/>
              </w:rPr>
              <w:t>650</w:t>
            </w:r>
          </w:p>
        </w:tc>
        <w:tc>
          <w:tcPr>
            <w:tcW w:w="579" w:type="dxa"/>
          </w:tcPr>
          <w:p w14:paraId="665EC47D" w14:textId="77777777" w:rsidR="00943B03" w:rsidRPr="008F15D7" w:rsidRDefault="00943B03" w:rsidP="00943B03">
            <w:pPr>
              <w:pStyle w:val="Tabletext"/>
            </w:pPr>
            <w:r w:rsidRPr="008F15D7">
              <w:t>4</w:t>
            </w:r>
          </w:p>
        </w:tc>
        <w:tc>
          <w:tcPr>
            <w:tcW w:w="1055" w:type="dxa"/>
          </w:tcPr>
          <w:p w14:paraId="5CA4D3E3" w14:textId="77777777" w:rsidR="00943B03" w:rsidRPr="008F15D7" w:rsidRDefault="00943B03" w:rsidP="00943B03">
            <w:pPr>
              <w:pStyle w:val="Tabletext"/>
              <w:rPr>
                <w:shd w:val="pct15" w:color="auto" w:fill="FFFFFF"/>
              </w:rPr>
            </w:pPr>
            <w:r w:rsidRPr="008F15D7">
              <w:rPr>
                <w:shd w:val="pct15" w:color="auto" w:fill="FFFFFF"/>
              </w:rPr>
              <w:t>380</w:t>
            </w:r>
          </w:p>
        </w:tc>
      </w:tr>
      <w:tr w:rsidR="00BD7019" w:rsidRPr="008F15D7" w14:paraId="7F3DFB3D" w14:textId="77777777" w:rsidTr="00BD7019">
        <w:trPr>
          <w:trHeight w:hRule="exact" w:val="307"/>
        </w:trPr>
        <w:tc>
          <w:tcPr>
            <w:tcW w:w="1276" w:type="dxa"/>
          </w:tcPr>
          <w:p w14:paraId="4D998C99" w14:textId="77777777" w:rsidR="00943B03" w:rsidRPr="008F15D7" w:rsidRDefault="00943B03" w:rsidP="00943B03">
            <w:pPr>
              <w:pStyle w:val="Tabletext"/>
            </w:pPr>
            <w:r w:rsidRPr="008F15D7">
              <w:t>17:32</w:t>
            </w:r>
          </w:p>
        </w:tc>
        <w:tc>
          <w:tcPr>
            <w:tcW w:w="1362" w:type="dxa"/>
          </w:tcPr>
          <w:p w14:paraId="16B3A6A5" w14:textId="77777777" w:rsidR="00943B03" w:rsidRPr="008F15D7" w:rsidRDefault="00943B03" w:rsidP="00943B03">
            <w:pPr>
              <w:pStyle w:val="Tabletext"/>
            </w:pPr>
            <w:r w:rsidRPr="008F15D7">
              <w:t>590</w:t>
            </w:r>
          </w:p>
        </w:tc>
        <w:tc>
          <w:tcPr>
            <w:tcW w:w="0" w:type="auto"/>
          </w:tcPr>
          <w:p w14:paraId="050CD259" w14:textId="77777777" w:rsidR="00943B03" w:rsidRPr="008F15D7" w:rsidRDefault="00943B03" w:rsidP="00943B03">
            <w:pPr>
              <w:pStyle w:val="Tabletext"/>
            </w:pPr>
            <w:r w:rsidRPr="008F15D7">
              <w:t>574</w:t>
            </w:r>
          </w:p>
        </w:tc>
        <w:tc>
          <w:tcPr>
            <w:tcW w:w="1376" w:type="dxa"/>
          </w:tcPr>
          <w:p w14:paraId="57EE61F8" w14:textId="77777777" w:rsidR="00943B03" w:rsidRPr="008F15D7" w:rsidRDefault="00943B03" w:rsidP="00943B03">
            <w:pPr>
              <w:pStyle w:val="Tabletext"/>
            </w:pPr>
            <w:r w:rsidRPr="008F15D7">
              <w:t>340</w:t>
            </w:r>
          </w:p>
        </w:tc>
        <w:tc>
          <w:tcPr>
            <w:tcW w:w="558" w:type="dxa"/>
          </w:tcPr>
          <w:p w14:paraId="6F31456D" w14:textId="77777777" w:rsidR="00943B03" w:rsidRPr="008F15D7" w:rsidRDefault="00943B03" w:rsidP="00943B03">
            <w:pPr>
              <w:pStyle w:val="Tabletext"/>
            </w:pPr>
            <w:r w:rsidRPr="008F15D7">
              <w:t>5</w:t>
            </w:r>
          </w:p>
        </w:tc>
        <w:tc>
          <w:tcPr>
            <w:tcW w:w="986" w:type="dxa"/>
          </w:tcPr>
          <w:p w14:paraId="50415ABC" w14:textId="77777777" w:rsidR="00943B03" w:rsidRPr="008F15D7" w:rsidRDefault="00943B03" w:rsidP="00943B03">
            <w:pPr>
              <w:pStyle w:val="Tabletext"/>
              <w:rPr>
                <w:shd w:val="pct15" w:color="auto" w:fill="FFFFFF"/>
              </w:rPr>
            </w:pPr>
            <w:r w:rsidRPr="008F15D7">
              <w:rPr>
                <w:shd w:val="pct15" w:color="auto" w:fill="FFFFFF"/>
              </w:rPr>
              <w:t>340</w:t>
            </w:r>
          </w:p>
        </w:tc>
        <w:tc>
          <w:tcPr>
            <w:tcW w:w="657" w:type="dxa"/>
          </w:tcPr>
          <w:p w14:paraId="7642CD1D" w14:textId="77777777" w:rsidR="00943B03" w:rsidRPr="008F15D7" w:rsidRDefault="00943B03" w:rsidP="00943B03">
            <w:pPr>
              <w:pStyle w:val="Tabletext"/>
            </w:pPr>
            <w:r w:rsidRPr="008F15D7">
              <w:t>&lt;1</w:t>
            </w:r>
          </w:p>
        </w:tc>
        <w:tc>
          <w:tcPr>
            <w:tcW w:w="934" w:type="dxa"/>
          </w:tcPr>
          <w:p w14:paraId="7BC3C42C" w14:textId="77777777" w:rsidR="00943B03" w:rsidRPr="008F15D7" w:rsidRDefault="00943B03" w:rsidP="00943B03">
            <w:pPr>
              <w:pStyle w:val="Tabletext"/>
              <w:rPr>
                <w:shd w:val="pct15" w:color="auto" w:fill="FFFFFF"/>
              </w:rPr>
            </w:pPr>
            <w:r w:rsidRPr="008F15D7">
              <w:rPr>
                <w:shd w:val="pct15" w:color="auto" w:fill="FFFFFF"/>
              </w:rPr>
              <w:t>590</w:t>
            </w:r>
          </w:p>
        </w:tc>
        <w:tc>
          <w:tcPr>
            <w:tcW w:w="579" w:type="dxa"/>
          </w:tcPr>
          <w:p w14:paraId="2049C8E4" w14:textId="77777777" w:rsidR="00943B03" w:rsidRPr="008F15D7" w:rsidRDefault="00943B03" w:rsidP="00943B03">
            <w:pPr>
              <w:pStyle w:val="Tabletext"/>
            </w:pPr>
            <w:r w:rsidRPr="008F15D7">
              <w:t>4</w:t>
            </w:r>
          </w:p>
        </w:tc>
        <w:tc>
          <w:tcPr>
            <w:tcW w:w="1055" w:type="dxa"/>
          </w:tcPr>
          <w:p w14:paraId="49ACA4E0" w14:textId="77777777" w:rsidR="00943B03" w:rsidRPr="008F15D7" w:rsidRDefault="00943B03" w:rsidP="00943B03">
            <w:pPr>
              <w:pStyle w:val="Tabletext"/>
              <w:rPr>
                <w:shd w:val="pct15" w:color="auto" w:fill="FFFFFF"/>
              </w:rPr>
            </w:pPr>
            <w:r w:rsidRPr="008F15D7">
              <w:rPr>
                <w:shd w:val="pct15" w:color="auto" w:fill="FFFFFF"/>
              </w:rPr>
              <w:t>340</w:t>
            </w:r>
          </w:p>
        </w:tc>
      </w:tr>
      <w:tr w:rsidR="00BD7019" w:rsidRPr="008F15D7" w14:paraId="10A05834" w14:textId="77777777" w:rsidTr="00BD7019">
        <w:trPr>
          <w:trHeight w:hRule="exact" w:val="307"/>
        </w:trPr>
        <w:tc>
          <w:tcPr>
            <w:tcW w:w="1276" w:type="dxa"/>
          </w:tcPr>
          <w:p w14:paraId="07DC5983" w14:textId="77777777" w:rsidR="00943B03" w:rsidRPr="008F15D7" w:rsidRDefault="00943B03" w:rsidP="00943B03">
            <w:pPr>
              <w:pStyle w:val="Tabletext"/>
            </w:pPr>
            <w:r w:rsidRPr="008F15D7">
              <w:t>17:33</w:t>
            </w:r>
          </w:p>
        </w:tc>
        <w:tc>
          <w:tcPr>
            <w:tcW w:w="1362" w:type="dxa"/>
          </w:tcPr>
          <w:p w14:paraId="2B629DEE" w14:textId="77777777" w:rsidR="00943B03" w:rsidRPr="008F15D7" w:rsidRDefault="00943B03" w:rsidP="00943B03">
            <w:pPr>
              <w:pStyle w:val="Tabletext"/>
            </w:pPr>
            <w:r w:rsidRPr="008F15D7">
              <w:t>530</w:t>
            </w:r>
          </w:p>
        </w:tc>
        <w:tc>
          <w:tcPr>
            <w:tcW w:w="0" w:type="auto"/>
          </w:tcPr>
          <w:p w14:paraId="015174CD" w14:textId="77777777" w:rsidR="00943B03" w:rsidRPr="008F15D7" w:rsidRDefault="00943B03" w:rsidP="00943B03">
            <w:pPr>
              <w:pStyle w:val="Tabletext"/>
            </w:pPr>
            <w:r w:rsidRPr="008F15D7">
              <w:t>516</w:t>
            </w:r>
          </w:p>
        </w:tc>
        <w:tc>
          <w:tcPr>
            <w:tcW w:w="1376" w:type="dxa"/>
          </w:tcPr>
          <w:p w14:paraId="2CFA9EEF" w14:textId="77777777" w:rsidR="00943B03" w:rsidRPr="008F15D7" w:rsidRDefault="00943B03" w:rsidP="00943B03">
            <w:pPr>
              <w:pStyle w:val="Tabletext"/>
            </w:pPr>
            <w:r w:rsidRPr="008F15D7">
              <w:t>318</w:t>
            </w:r>
          </w:p>
        </w:tc>
        <w:tc>
          <w:tcPr>
            <w:tcW w:w="558" w:type="dxa"/>
          </w:tcPr>
          <w:p w14:paraId="25B01516" w14:textId="77777777" w:rsidR="00943B03" w:rsidRPr="008F15D7" w:rsidRDefault="00943B03" w:rsidP="00943B03">
            <w:pPr>
              <w:pStyle w:val="Tabletext"/>
            </w:pPr>
            <w:r w:rsidRPr="008F15D7">
              <w:t>4</w:t>
            </w:r>
          </w:p>
        </w:tc>
        <w:tc>
          <w:tcPr>
            <w:tcW w:w="986" w:type="dxa"/>
          </w:tcPr>
          <w:p w14:paraId="6F25BF4C" w14:textId="77777777" w:rsidR="00943B03" w:rsidRPr="008F15D7" w:rsidRDefault="00943B03" w:rsidP="00943B03">
            <w:pPr>
              <w:pStyle w:val="Tabletext"/>
              <w:rPr>
                <w:shd w:val="pct15" w:color="auto" w:fill="FFFFFF"/>
              </w:rPr>
            </w:pPr>
            <w:r w:rsidRPr="008F15D7">
              <w:rPr>
                <w:shd w:val="pct15" w:color="auto" w:fill="FFFFFF"/>
              </w:rPr>
              <w:t>318</w:t>
            </w:r>
          </w:p>
        </w:tc>
        <w:tc>
          <w:tcPr>
            <w:tcW w:w="657" w:type="dxa"/>
          </w:tcPr>
          <w:p w14:paraId="1628C80D" w14:textId="77777777" w:rsidR="00943B03" w:rsidRPr="008F15D7" w:rsidRDefault="00943B03" w:rsidP="00943B03">
            <w:pPr>
              <w:pStyle w:val="Tabletext"/>
            </w:pPr>
            <w:r w:rsidRPr="008F15D7">
              <w:t>&lt;1</w:t>
            </w:r>
          </w:p>
        </w:tc>
        <w:tc>
          <w:tcPr>
            <w:tcW w:w="934" w:type="dxa"/>
          </w:tcPr>
          <w:p w14:paraId="358F5924" w14:textId="77777777" w:rsidR="00943B03" w:rsidRPr="008F15D7" w:rsidRDefault="00943B03" w:rsidP="00943B03">
            <w:pPr>
              <w:pStyle w:val="Tabletext"/>
              <w:rPr>
                <w:shd w:val="pct15" w:color="auto" w:fill="FFFFFF"/>
              </w:rPr>
            </w:pPr>
            <w:r w:rsidRPr="008F15D7">
              <w:rPr>
                <w:shd w:val="pct15" w:color="auto" w:fill="FFFFFF"/>
              </w:rPr>
              <w:t>530</w:t>
            </w:r>
          </w:p>
        </w:tc>
        <w:tc>
          <w:tcPr>
            <w:tcW w:w="579" w:type="dxa"/>
          </w:tcPr>
          <w:p w14:paraId="575B7951" w14:textId="77777777" w:rsidR="00943B03" w:rsidRPr="008F15D7" w:rsidRDefault="00943B03" w:rsidP="00943B03">
            <w:pPr>
              <w:pStyle w:val="Tabletext"/>
            </w:pPr>
            <w:r w:rsidRPr="008F15D7">
              <w:t>4</w:t>
            </w:r>
          </w:p>
        </w:tc>
        <w:tc>
          <w:tcPr>
            <w:tcW w:w="1055" w:type="dxa"/>
          </w:tcPr>
          <w:p w14:paraId="6B49FDF4" w14:textId="77777777" w:rsidR="00943B03" w:rsidRPr="008F15D7" w:rsidRDefault="00943B03" w:rsidP="00943B03">
            <w:pPr>
              <w:pStyle w:val="Tabletext"/>
              <w:rPr>
                <w:shd w:val="pct15" w:color="auto" w:fill="FFFFFF"/>
              </w:rPr>
            </w:pPr>
            <w:r w:rsidRPr="008F15D7">
              <w:rPr>
                <w:shd w:val="pct15" w:color="auto" w:fill="FFFFFF"/>
              </w:rPr>
              <w:t>318</w:t>
            </w:r>
          </w:p>
        </w:tc>
      </w:tr>
      <w:tr w:rsidR="00BD7019" w:rsidRPr="008F15D7" w14:paraId="2ECE95BA" w14:textId="77777777" w:rsidTr="00BD7019">
        <w:trPr>
          <w:trHeight w:hRule="exact" w:val="307"/>
        </w:trPr>
        <w:tc>
          <w:tcPr>
            <w:tcW w:w="1276" w:type="dxa"/>
          </w:tcPr>
          <w:p w14:paraId="72647F5B" w14:textId="77777777" w:rsidR="00943B03" w:rsidRPr="008F15D7" w:rsidRDefault="00943B03" w:rsidP="00943B03">
            <w:pPr>
              <w:pStyle w:val="Tabletext"/>
            </w:pPr>
            <w:r w:rsidRPr="008F15D7">
              <w:t>17:34</w:t>
            </w:r>
          </w:p>
        </w:tc>
        <w:tc>
          <w:tcPr>
            <w:tcW w:w="1362" w:type="dxa"/>
          </w:tcPr>
          <w:p w14:paraId="1476B64E" w14:textId="77777777" w:rsidR="00943B03" w:rsidRPr="008F15D7" w:rsidRDefault="00943B03" w:rsidP="00943B03">
            <w:pPr>
              <w:pStyle w:val="Tabletext"/>
            </w:pPr>
            <w:r w:rsidRPr="008F15D7">
              <w:t>470</w:t>
            </w:r>
          </w:p>
        </w:tc>
        <w:tc>
          <w:tcPr>
            <w:tcW w:w="0" w:type="auto"/>
          </w:tcPr>
          <w:p w14:paraId="293C85B6" w14:textId="77777777" w:rsidR="00943B03" w:rsidRPr="008F15D7" w:rsidRDefault="00943B03" w:rsidP="00943B03">
            <w:pPr>
              <w:pStyle w:val="Tabletext"/>
            </w:pPr>
            <w:r w:rsidRPr="008F15D7">
              <w:t>457</w:t>
            </w:r>
          </w:p>
        </w:tc>
        <w:tc>
          <w:tcPr>
            <w:tcW w:w="1376" w:type="dxa"/>
          </w:tcPr>
          <w:p w14:paraId="11E25383" w14:textId="77777777" w:rsidR="00943B03" w:rsidRPr="008F15D7" w:rsidRDefault="00943B03" w:rsidP="00943B03">
            <w:pPr>
              <w:pStyle w:val="Tabletext"/>
            </w:pPr>
            <w:r w:rsidRPr="008F15D7">
              <w:t>280</w:t>
            </w:r>
          </w:p>
        </w:tc>
        <w:tc>
          <w:tcPr>
            <w:tcW w:w="558" w:type="dxa"/>
          </w:tcPr>
          <w:p w14:paraId="32AA8B80" w14:textId="77777777" w:rsidR="00943B03" w:rsidRPr="008F15D7" w:rsidRDefault="00943B03" w:rsidP="00943B03">
            <w:pPr>
              <w:pStyle w:val="Tabletext"/>
            </w:pPr>
            <w:r w:rsidRPr="008F15D7">
              <w:t>4</w:t>
            </w:r>
          </w:p>
        </w:tc>
        <w:tc>
          <w:tcPr>
            <w:tcW w:w="986" w:type="dxa"/>
          </w:tcPr>
          <w:p w14:paraId="53B68F35" w14:textId="77777777" w:rsidR="00943B03" w:rsidRPr="008F15D7" w:rsidRDefault="00943B03" w:rsidP="00943B03">
            <w:pPr>
              <w:pStyle w:val="Tabletext"/>
              <w:rPr>
                <w:shd w:val="pct15" w:color="auto" w:fill="FFFFFF"/>
              </w:rPr>
            </w:pPr>
            <w:r w:rsidRPr="008F15D7">
              <w:rPr>
                <w:shd w:val="pct15" w:color="auto" w:fill="FFFFFF"/>
              </w:rPr>
              <w:t>280</w:t>
            </w:r>
          </w:p>
        </w:tc>
        <w:tc>
          <w:tcPr>
            <w:tcW w:w="657" w:type="dxa"/>
          </w:tcPr>
          <w:p w14:paraId="1DA0B8B3" w14:textId="77777777" w:rsidR="00943B03" w:rsidRPr="008F15D7" w:rsidRDefault="00943B03" w:rsidP="00943B03">
            <w:pPr>
              <w:pStyle w:val="Tabletext"/>
            </w:pPr>
            <w:r w:rsidRPr="008F15D7">
              <w:t>&lt;1</w:t>
            </w:r>
          </w:p>
        </w:tc>
        <w:tc>
          <w:tcPr>
            <w:tcW w:w="934" w:type="dxa"/>
          </w:tcPr>
          <w:p w14:paraId="39DA79B4" w14:textId="77777777" w:rsidR="00943B03" w:rsidRPr="008F15D7" w:rsidRDefault="00943B03" w:rsidP="00943B03">
            <w:pPr>
              <w:pStyle w:val="Tabletext"/>
              <w:rPr>
                <w:shd w:val="pct15" w:color="auto" w:fill="FFFFFF"/>
              </w:rPr>
            </w:pPr>
            <w:r w:rsidRPr="008F15D7">
              <w:rPr>
                <w:shd w:val="pct15" w:color="auto" w:fill="FFFFFF"/>
              </w:rPr>
              <w:t>470</w:t>
            </w:r>
          </w:p>
        </w:tc>
        <w:tc>
          <w:tcPr>
            <w:tcW w:w="579" w:type="dxa"/>
          </w:tcPr>
          <w:p w14:paraId="0D7BBD98" w14:textId="77777777" w:rsidR="00943B03" w:rsidRPr="008F15D7" w:rsidRDefault="00943B03" w:rsidP="00943B03">
            <w:pPr>
              <w:pStyle w:val="Tabletext"/>
            </w:pPr>
            <w:r w:rsidRPr="008F15D7">
              <w:t>4</w:t>
            </w:r>
          </w:p>
        </w:tc>
        <w:tc>
          <w:tcPr>
            <w:tcW w:w="1055" w:type="dxa"/>
          </w:tcPr>
          <w:p w14:paraId="5F252378" w14:textId="77777777" w:rsidR="00943B03" w:rsidRPr="008F15D7" w:rsidRDefault="00943B03" w:rsidP="00943B03">
            <w:pPr>
              <w:pStyle w:val="Tabletext"/>
              <w:rPr>
                <w:shd w:val="pct15" w:color="auto" w:fill="FFFFFF"/>
              </w:rPr>
            </w:pPr>
            <w:r w:rsidRPr="008F15D7">
              <w:rPr>
                <w:shd w:val="pct15" w:color="auto" w:fill="FFFFFF"/>
              </w:rPr>
              <w:t>280</w:t>
            </w:r>
          </w:p>
        </w:tc>
      </w:tr>
      <w:tr w:rsidR="00BD7019" w:rsidRPr="008F15D7" w14:paraId="097ACFBD" w14:textId="77777777" w:rsidTr="00BD7019">
        <w:trPr>
          <w:trHeight w:hRule="exact" w:val="307"/>
        </w:trPr>
        <w:tc>
          <w:tcPr>
            <w:tcW w:w="1276" w:type="dxa"/>
          </w:tcPr>
          <w:p w14:paraId="4652BFF6" w14:textId="77777777" w:rsidR="00943B03" w:rsidRPr="008F15D7" w:rsidRDefault="00943B03" w:rsidP="00943B03">
            <w:pPr>
              <w:pStyle w:val="Tabletext"/>
            </w:pPr>
            <w:r w:rsidRPr="008F15D7">
              <w:t>17:35</w:t>
            </w:r>
          </w:p>
        </w:tc>
        <w:tc>
          <w:tcPr>
            <w:tcW w:w="1362" w:type="dxa"/>
          </w:tcPr>
          <w:p w14:paraId="6F9B0D77" w14:textId="77777777" w:rsidR="00943B03" w:rsidRPr="008F15D7" w:rsidRDefault="00943B03" w:rsidP="00943B03">
            <w:pPr>
              <w:pStyle w:val="Tabletext"/>
            </w:pPr>
            <w:r w:rsidRPr="008F15D7">
              <w:t>410</w:t>
            </w:r>
          </w:p>
        </w:tc>
        <w:tc>
          <w:tcPr>
            <w:tcW w:w="0" w:type="auto"/>
          </w:tcPr>
          <w:p w14:paraId="2A608AEA" w14:textId="77777777" w:rsidR="00943B03" w:rsidRPr="008F15D7" w:rsidRDefault="00943B03" w:rsidP="00943B03">
            <w:pPr>
              <w:pStyle w:val="Tabletext"/>
            </w:pPr>
            <w:r w:rsidRPr="008F15D7">
              <w:t>401</w:t>
            </w:r>
          </w:p>
        </w:tc>
        <w:tc>
          <w:tcPr>
            <w:tcW w:w="1376" w:type="dxa"/>
          </w:tcPr>
          <w:p w14:paraId="54BDF013" w14:textId="77777777" w:rsidR="00943B03" w:rsidRPr="008F15D7" w:rsidRDefault="00943B03" w:rsidP="00943B03">
            <w:pPr>
              <w:pStyle w:val="Tabletext"/>
            </w:pPr>
            <w:r w:rsidRPr="008F15D7">
              <w:t>250</w:t>
            </w:r>
          </w:p>
        </w:tc>
        <w:tc>
          <w:tcPr>
            <w:tcW w:w="558" w:type="dxa"/>
          </w:tcPr>
          <w:p w14:paraId="15AFE42B" w14:textId="77777777" w:rsidR="00943B03" w:rsidRPr="008F15D7" w:rsidRDefault="00943B03" w:rsidP="00943B03">
            <w:pPr>
              <w:pStyle w:val="Tabletext"/>
            </w:pPr>
            <w:r w:rsidRPr="008F15D7">
              <w:t>4</w:t>
            </w:r>
          </w:p>
        </w:tc>
        <w:tc>
          <w:tcPr>
            <w:tcW w:w="986" w:type="dxa"/>
          </w:tcPr>
          <w:p w14:paraId="17D1023E" w14:textId="77777777" w:rsidR="00943B03" w:rsidRPr="008F15D7" w:rsidRDefault="00943B03" w:rsidP="00943B03">
            <w:pPr>
              <w:pStyle w:val="Tabletext"/>
              <w:rPr>
                <w:shd w:val="pct15" w:color="auto" w:fill="FFFFFF"/>
              </w:rPr>
            </w:pPr>
            <w:r w:rsidRPr="008F15D7">
              <w:rPr>
                <w:shd w:val="pct15" w:color="auto" w:fill="FFFFFF"/>
              </w:rPr>
              <w:t>250</w:t>
            </w:r>
          </w:p>
        </w:tc>
        <w:tc>
          <w:tcPr>
            <w:tcW w:w="657" w:type="dxa"/>
          </w:tcPr>
          <w:p w14:paraId="484FB5FA" w14:textId="77777777" w:rsidR="00943B03" w:rsidRPr="008F15D7" w:rsidRDefault="00943B03" w:rsidP="00943B03">
            <w:pPr>
              <w:pStyle w:val="Tabletext"/>
            </w:pPr>
            <w:r w:rsidRPr="008F15D7">
              <w:t>&lt;1</w:t>
            </w:r>
          </w:p>
        </w:tc>
        <w:tc>
          <w:tcPr>
            <w:tcW w:w="934" w:type="dxa"/>
          </w:tcPr>
          <w:p w14:paraId="35050D2A" w14:textId="77777777" w:rsidR="00943B03" w:rsidRPr="008F15D7" w:rsidRDefault="00943B03" w:rsidP="00943B03">
            <w:pPr>
              <w:pStyle w:val="Tabletext"/>
              <w:rPr>
                <w:shd w:val="pct15" w:color="auto" w:fill="FFFFFF"/>
              </w:rPr>
            </w:pPr>
            <w:r w:rsidRPr="008F15D7">
              <w:rPr>
                <w:shd w:val="pct15" w:color="auto" w:fill="FFFFFF"/>
              </w:rPr>
              <w:t>410</w:t>
            </w:r>
          </w:p>
        </w:tc>
        <w:tc>
          <w:tcPr>
            <w:tcW w:w="579" w:type="dxa"/>
          </w:tcPr>
          <w:p w14:paraId="1DD6D9D4" w14:textId="77777777" w:rsidR="00943B03" w:rsidRPr="008F15D7" w:rsidRDefault="00943B03" w:rsidP="00943B03">
            <w:pPr>
              <w:pStyle w:val="Tabletext"/>
            </w:pPr>
            <w:r w:rsidRPr="008F15D7">
              <w:t>4</w:t>
            </w:r>
          </w:p>
        </w:tc>
        <w:tc>
          <w:tcPr>
            <w:tcW w:w="1055" w:type="dxa"/>
          </w:tcPr>
          <w:p w14:paraId="566F5E20" w14:textId="77777777" w:rsidR="00943B03" w:rsidRPr="008F15D7" w:rsidRDefault="00943B03" w:rsidP="00943B03">
            <w:pPr>
              <w:pStyle w:val="Tabletext"/>
              <w:rPr>
                <w:shd w:val="pct15" w:color="auto" w:fill="FFFFFF"/>
              </w:rPr>
            </w:pPr>
            <w:r w:rsidRPr="008F15D7">
              <w:rPr>
                <w:shd w:val="pct15" w:color="auto" w:fill="FFFFFF"/>
              </w:rPr>
              <w:t>250</w:t>
            </w:r>
          </w:p>
        </w:tc>
      </w:tr>
      <w:tr w:rsidR="00BD7019" w:rsidRPr="008F15D7" w14:paraId="6BF1AA5F" w14:textId="77777777" w:rsidTr="00BD7019">
        <w:trPr>
          <w:trHeight w:hRule="exact" w:val="307"/>
        </w:trPr>
        <w:tc>
          <w:tcPr>
            <w:tcW w:w="1276" w:type="dxa"/>
          </w:tcPr>
          <w:p w14:paraId="47803E88" w14:textId="77777777" w:rsidR="00943B03" w:rsidRPr="008F15D7" w:rsidRDefault="00943B03" w:rsidP="00943B03">
            <w:pPr>
              <w:pStyle w:val="Tabletext"/>
            </w:pPr>
            <w:r w:rsidRPr="008F15D7">
              <w:t>17:36</w:t>
            </w:r>
          </w:p>
        </w:tc>
        <w:tc>
          <w:tcPr>
            <w:tcW w:w="1362" w:type="dxa"/>
          </w:tcPr>
          <w:p w14:paraId="1DEBBC14" w14:textId="77777777" w:rsidR="00943B03" w:rsidRPr="008F15D7" w:rsidRDefault="00943B03" w:rsidP="00943B03">
            <w:pPr>
              <w:pStyle w:val="Tabletext"/>
            </w:pPr>
            <w:r w:rsidRPr="008F15D7">
              <w:t>370</w:t>
            </w:r>
          </w:p>
        </w:tc>
        <w:tc>
          <w:tcPr>
            <w:tcW w:w="0" w:type="auto"/>
          </w:tcPr>
          <w:p w14:paraId="779B087B" w14:textId="77777777" w:rsidR="00943B03" w:rsidRPr="008F15D7" w:rsidRDefault="00943B03" w:rsidP="00943B03">
            <w:pPr>
              <w:pStyle w:val="Tabletext"/>
            </w:pPr>
            <w:r w:rsidRPr="008F15D7">
              <w:t>355</w:t>
            </w:r>
          </w:p>
        </w:tc>
        <w:tc>
          <w:tcPr>
            <w:tcW w:w="1376" w:type="dxa"/>
          </w:tcPr>
          <w:p w14:paraId="11A13FE3" w14:textId="77777777" w:rsidR="00943B03" w:rsidRPr="008F15D7" w:rsidRDefault="00943B03" w:rsidP="00943B03">
            <w:pPr>
              <w:pStyle w:val="Tabletext"/>
            </w:pPr>
            <w:r w:rsidRPr="008F15D7">
              <w:t>228</w:t>
            </w:r>
          </w:p>
        </w:tc>
        <w:tc>
          <w:tcPr>
            <w:tcW w:w="558" w:type="dxa"/>
          </w:tcPr>
          <w:p w14:paraId="721C9BD6" w14:textId="77777777" w:rsidR="00943B03" w:rsidRPr="008F15D7" w:rsidRDefault="00943B03" w:rsidP="00943B03">
            <w:pPr>
              <w:pStyle w:val="Tabletext"/>
            </w:pPr>
            <w:r w:rsidRPr="008F15D7">
              <w:t>4</w:t>
            </w:r>
          </w:p>
        </w:tc>
        <w:tc>
          <w:tcPr>
            <w:tcW w:w="986" w:type="dxa"/>
          </w:tcPr>
          <w:p w14:paraId="4E935FAC" w14:textId="77777777" w:rsidR="00943B03" w:rsidRPr="008F15D7" w:rsidRDefault="00943B03" w:rsidP="00943B03">
            <w:pPr>
              <w:pStyle w:val="Tabletext"/>
              <w:rPr>
                <w:shd w:val="pct15" w:color="auto" w:fill="FFFFFF"/>
              </w:rPr>
            </w:pPr>
            <w:r w:rsidRPr="008F15D7">
              <w:rPr>
                <w:shd w:val="pct15" w:color="auto" w:fill="FFFFFF"/>
              </w:rPr>
              <w:t>228</w:t>
            </w:r>
          </w:p>
        </w:tc>
        <w:tc>
          <w:tcPr>
            <w:tcW w:w="657" w:type="dxa"/>
          </w:tcPr>
          <w:p w14:paraId="06CA17F0" w14:textId="77777777" w:rsidR="00943B03" w:rsidRPr="008F15D7" w:rsidRDefault="00943B03" w:rsidP="00943B03">
            <w:pPr>
              <w:pStyle w:val="Tabletext"/>
            </w:pPr>
            <w:r w:rsidRPr="008F15D7">
              <w:t>&lt;1</w:t>
            </w:r>
          </w:p>
        </w:tc>
        <w:tc>
          <w:tcPr>
            <w:tcW w:w="934" w:type="dxa"/>
          </w:tcPr>
          <w:p w14:paraId="12050C7C" w14:textId="77777777" w:rsidR="00943B03" w:rsidRPr="008F15D7" w:rsidRDefault="00943B03" w:rsidP="00943B03">
            <w:pPr>
              <w:pStyle w:val="Tabletext"/>
              <w:rPr>
                <w:shd w:val="pct15" w:color="auto" w:fill="FFFFFF"/>
              </w:rPr>
            </w:pPr>
            <w:r w:rsidRPr="008F15D7">
              <w:rPr>
                <w:shd w:val="pct15" w:color="auto" w:fill="FFFFFF"/>
              </w:rPr>
              <w:t>370</w:t>
            </w:r>
          </w:p>
        </w:tc>
        <w:tc>
          <w:tcPr>
            <w:tcW w:w="579" w:type="dxa"/>
          </w:tcPr>
          <w:p w14:paraId="66BCB0A9" w14:textId="77777777" w:rsidR="00943B03" w:rsidRPr="008F15D7" w:rsidRDefault="00943B03" w:rsidP="00943B03">
            <w:pPr>
              <w:pStyle w:val="Tabletext"/>
            </w:pPr>
            <w:r w:rsidRPr="008F15D7">
              <w:t>4</w:t>
            </w:r>
          </w:p>
        </w:tc>
        <w:tc>
          <w:tcPr>
            <w:tcW w:w="1055" w:type="dxa"/>
          </w:tcPr>
          <w:p w14:paraId="6FD22566" w14:textId="77777777" w:rsidR="00943B03" w:rsidRPr="008F15D7" w:rsidRDefault="00943B03" w:rsidP="00943B03">
            <w:pPr>
              <w:pStyle w:val="Tabletext"/>
              <w:rPr>
                <w:shd w:val="pct15" w:color="auto" w:fill="FFFFFF"/>
              </w:rPr>
            </w:pPr>
            <w:r w:rsidRPr="008F15D7">
              <w:rPr>
                <w:shd w:val="pct15" w:color="auto" w:fill="FFFFFF"/>
              </w:rPr>
              <w:t>228</w:t>
            </w:r>
          </w:p>
        </w:tc>
      </w:tr>
      <w:tr w:rsidR="00BD7019" w:rsidRPr="008F15D7" w14:paraId="362FACF5" w14:textId="77777777" w:rsidTr="00BD7019">
        <w:trPr>
          <w:trHeight w:hRule="exact" w:val="307"/>
        </w:trPr>
        <w:tc>
          <w:tcPr>
            <w:tcW w:w="1276" w:type="dxa"/>
          </w:tcPr>
          <w:p w14:paraId="3121E324" w14:textId="77777777" w:rsidR="00943B03" w:rsidRPr="008F15D7" w:rsidRDefault="00943B03" w:rsidP="00943B03">
            <w:pPr>
              <w:pStyle w:val="Tabletext"/>
            </w:pPr>
            <w:r w:rsidRPr="008F15D7">
              <w:t>17:37</w:t>
            </w:r>
          </w:p>
        </w:tc>
        <w:tc>
          <w:tcPr>
            <w:tcW w:w="1362" w:type="dxa"/>
          </w:tcPr>
          <w:p w14:paraId="7C13B3D1" w14:textId="77777777" w:rsidR="00943B03" w:rsidRPr="008F15D7" w:rsidRDefault="00943B03" w:rsidP="00943B03">
            <w:pPr>
              <w:pStyle w:val="Tabletext"/>
            </w:pPr>
            <w:r w:rsidRPr="008F15D7">
              <w:t>310</w:t>
            </w:r>
          </w:p>
        </w:tc>
        <w:tc>
          <w:tcPr>
            <w:tcW w:w="0" w:type="auto"/>
          </w:tcPr>
          <w:p w14:paraId="1AE64DAB" w14:textId="77777777" w:rsidR="00943B03" w:rsidRPr="008F15D7" w:rsidRDefault="00943B03" w:rsidP="00943B03">
            <w:pPr>
              <w:pStyle w:val="Tabletext"/>
            </w:pPr>
            <w:r w:rsidRPr="008F15D7">
              <w:t>314</w:t>
            </w:r>
          </w:p>
        </w:tc>
        <w:tc>
          <w:tcPr>
            <w:tcW w:w="1376" w:type="dxa"/>
          </w:tcPr>
          <w:p w14:paraId="103E4C9A" w14:textId="77777777" w:rsidR="00943B03" w:rsidRPr="008F15D7" w:rsidRDefault="00943B03" w:rsidP="00943B03">
            <w:pPr>
              <w:pStyle w:val="Tabletext"/>
            </w:pPr>
            <w:r w:rsidRPr="008F15D7">
              <w:t>210</w:t>
            </w:r>
          </w:p>
        </w:tc>
        <w:tc>
          <w:tcPr>
            <w:tcW w:w="558" w:type="dxa"/>
          </w:tcPr>
          <w:p w14:paraId="410D5B41" w14:textId="77777777" w:rsidR="00943B03" w:rsidRPr="008F15D7" w:rsidRDefault="00943B03" w:rsidP="00943B03">
            <w:pPr>
              <w:pStyle w:val="Tabletext"/>
            </w:pPr>
            <w:r w:rsidRPr="008F15D7">
              <w:t>3</w:t>
            </w:r>
          </w:p>
        </w:tc>
        <w:tc>
          <w:tcPr>
            <w:tcW w:w="986" w:type="dxa"/>
          </w:tcPr>
          <w:p w14:paraId="3872A601" w14:textId="77777777" w:rsidR="00943B03" w:rsidRPr="008F15D7" w:rsidRDefault="00943B03" w:rsidP="00943B03">
            <w:pPr>
              <w:pStyle w:val="Tabletext"/>
              <w:rPr>
                <w:shd w:val="pct15" w:color="auto" w:fill="FFFFFF"/>
              </w:rPr>
            </w:pPr>
            <w:r w:rsidRPr="008F15D7">
              <w:rPr>
                <w:shd w:val="pct15" w:color="auto" w:fill="FFFFFF"/>
              </w:rPr>
              <w:t>210</w:t>
            </w:r>
          </w:p>
        </w:tc>
        <w:tc>
          <w:tcPr>
            <w:tcW w:w="657" w:type="dxa"/>
          </w:tcPr>
          <w:p w14:paraId="21574297" w14:textId="77777777" w:rsidR="00943B03" w:rsidRPr="008F15D7" w:rsidRDefault="00943B03" w:rsidP="00943B03">
            <w:pPr>
              <w:pStyle w:val="Tabletext"/>
            </w:pPr>
            <w:r w:rsidRPr="008F15D7">
              <w:t>&lt;1</w:t>
            </w:r>
          </w:p>
        </w:tc>
        <w:tc>
          <w:tcPr>
            <w:tcW w:w="934" w:type="dxa"/>
          </w:tcPr>
          <w:p w14:paraId="2BA2669C" w14:textId="77777777" w:rsidR="00943B03" w:rsidRPr="008F15D7" w:rsidRDefault="00943B03" w:rsidP="00943B03">
            <w:pPr>
              <w:pStyle w:val="Tabletext"/>
              <w:rPr>
                <w:shd w:val="pct15" w:color="auto" w:fill="FFFFFF"/>
              </w:rPr>
            </w:pPr>
            <w:r w:rsidRPr="008F15D7">
              <w:rPr>
                <w:shd w:val="pct15" w:color="auto" w:fill="FFFFFF"/>
              </w:rPr>
              <w:t>310</w:t>
            </w:r>
          </w:p>
        </w:tc>
        <w:tc>
          <w:tcPr>
            <w:tcW w:w="579" w:type="dxa"/>
          </w:tcPr>
          <w:p w14:paraId="10473AA7" w14:textId="77777777" w:rsidR="00943B03" w:rsidRPr="008F15D7" w:rsidRDefault="00943B03" w:rsidP="00943B03">
            <w:pPr>
              <w:pStyle w:val="Tabletext"/>
            </w:pPr>
            <w:r w:rsidRPr="008F15D7">
              <w:t>3</w:t>
            </w:r>
          </w:p>
        </w:tc>
        <w:tc>
          <w:tcPr>
            <w:tcW w:w="1055" w:type="dxa"/>
          </w:tcPr>
          <w:p w14:paraId="17A1D331" w14:textId="77777777" w:rsidR="00943B03" w:rsidRPr="008F15D7" w:rsidRDefault="00943B03" w:rsidP="00943B03">
            <w:pPr>
              <w:pStyle w:val="Tabletext"/>
              <w:rPr>
                <w:shd w:val="pct15" w:color="auto" w:fill="FFFFFF"/>
              </w:rPr>
            </w:pPr>
            <w:r w:rsidRPr="008F15D7">
              <w:rPr>
                <w:shd w:val="pct15" w:color="auto" w:fill="FFFFFF"/>
              </w:rPr>
              <w:t>210</w:t>
            </w:r>
          </w:p>
        </w:tc>
      </w:tr>
      <w:tr w:rsidR="00BD7019" w:rsidRPr="008F15D7" w14:paraId="34035B5D" w14:textId="77777777" w:rsidTr="00BD7019">
        <w:trPr>
          <w:trHeight w:hRule="exact" w:val="307"/>
        </w:trPr>
        <w:tc>
          <w:tcPr>
            <w:tcW w:w="1276" w:type="dxa"/>
          </w:tcPr>
          <w:p w14:paraId="5E0B08A5" w14:textId="77777777" w:rsidR="00943B03" w:rsidRPr="008F15D7" w:rsidRDefault="00943B03" w:rsidP="00943B03">
            <w:pPr>
              <w:pStyle w:val="Tabletext"/>
            </w:pPr>
            <w:r w:rsidRPr="008F15D7">
              <w:t>17:38</w:t>
            </w:r>
          </w:p>
        </w:tc>
        <w:tc>
          <w:tcPr>
            <w:tcW w:w="1362" w:type="dxa"/>
          </w:tcPr>
          <w:p w14:paraId="68579361" w14:textId="77777777" w:rsidR="00943B03" w:rsidRPr="008F15D7" w:rsidRDefault="00943B03" w:rsidP="00943B03">
            <w:pPr>
              <w:pStyle w:val="Tabletext"/>
            </w:pPr>
            <w:r w:rsidRPr="008F15D7">
              <w:t>265</w:t>
            </w:r>
          </w:p>
        </w:tc>
        <w:tc>
          <w:tcPr>
            <w:tcW w:w="0" w:type="auto"/>
          </w:tcPr>
          <w:p w14:paraId="02BDF098" w14:textId="77777777" w:rsidR="00943B03" w:rsidRPr="008F15D7" w:rsidRDefault="00943B03" w:rsidP="00943B03">
            <w:pPr>
              <w:pStyle w:val="Tabletext"/>
            </w:pPr>
            <w:r w:rsidRPr="008F15D7">
              <w:t>284</w:t>
            </w:r>
          </w:p>
        </w:tc>
        <w:tc>
          <w:tcPr>
            <w:tcW w:w="1376" w:type="dxa"/>
          </w:tcPr>
          <w:p w14:paraId="4BC3B077" w14:textId="77777777" w:rsidR="00943B03" w:rsidRPr="008F15D7" w:rsidRDefault="00943B03" w:rsidP="00943B03">
            <w:pPr>
              <w:pStyle w:val="Tabletext"/>
            </w:pPr>
            <w:r w:rsidRPr="008F15D7">
              <w:t>185</w:t>
            </w:r>
          </w:p>
        </w:tc>
        <w:tc>
          <w:tcPr>
            <w:tcW w:w="558" w:type="dxa"/>
          </w:tcPr>
          <w:p w14:paraId="2D559662" w14:textId="77777777" w:rsidR="00943B03" w:rsidRPr="008F15D7" w:rsidRDefault="00943B03" w:rsidP="00943B03">
            <w:pPr>
              <w:pStyle w:val="Tabletext"/>
            </w:pPr>
            <w:r w:rsidRPr="008F15D7">
              <w:t>3</w:t>
            </w:r>
          </w:p>
        </w:tc>
        <w:tc>
          <w:tcPr>
            <w:tcW w:w="986" w:type="dxa"/>
          </w:tcPr>
          <w:p w14:paraId="4776ED37" w14:textId="77777777" w:rsidR="00943B03" w:rsidRPr="008F15D7" w:rsidRDefault="00943B03" w:rsidP="00943B03">
            <w:pPr>
              <w:pStyle w:val="Tabletext"/>
              <w:rPr>
                <w:shd w:val="pct15" w:color="auto" w:fill="FFFFFF"/>
              </w:rPr>
            </w:pPr>
            <w:r w:rsidRPr="008F15D7">
              <w:rPr>
                <w:shd w:val="pct15" w:color="auto" w:fill="FFFFFF"/>
              </w:rPr>
              <w:t>185</w:t>
            </w:r>
          </w:p>
        </w:tc>
        <w:tc>
          <w:tcPr>
            <w:tcW w:w="657" w:type="dxa"/>
          </w:tcPr>
          <w:p w14:paraId="387738FD" w14:textId="77777777" w:rsidR="00943B03" w:rsidRPr="008F15D7" w:rsidRDefault="00943B03" w:rsidP="00943B03">
            <w:pPr>
              <w:pStyle w:val="Tabletext"/>
            </w:pPr>
            <w:r w:rsidRPr="008F15D7">
              <w:t>&lt;1</w:t>
            </w:r>
          </w:p>
        </w:tc>
        <w:tc>
          <w:tcPr>
            <w:tcW w:w="934" w:type="dxa"/>
          </w:tcPr>
          <w:p w14:paraId="50D20BDD" w14:textId="77777777" w:rsidR="00943B03" w:rsidRPr="008F15D7" w:rsidRDefault="00943B03" w:rsidP="00943B03">
            <w:pPr>
              <w:pStyle w:val="Tabletext"/>
              <w:rPr>
                <w:shd w:val="pct15" w:color="auto" w:fill="FFFFFF"/>
              </w:rPr>
            </w:pPr>
            <w:r w:rsidRPr="008F15D7">
              <w:rPr>
                <w:shd w:val="pct15" w:color="auto" w:fill="FFFFFF"/>
              </w:rPr>
              <w:t>265</w:t>
            </w:r>
          </w:p>
        </w:tc>
        <w:tc>
          <w:tcPr>
            <w:tcW w:w="579" w:type="dxa"/>
          </w:tcPr>
          <w:p w14:paraId="251E01D7" w14:textId="77777777" w:rsidR="00943B03" w:rsidRPr="008F15D7" w:rsidRDefault="00943B03" w:rsidP="00943B03">
            <w:pPr>
              <w:pStyle w:val="Tabletext"/>
            </w:pPr>
            <w:r w:rsidRPr="008F15D7">
              <w:t>3</w:t>
            </w:r>
          </w:p>
        </w:tc>
        <w:tc>
          <w:tcPr>
            <w:tcW w:w="1055" w:type="dxa"/>
          </w:tcPr>
          <w:p w14:paraId="0B3965CF" w14:textId="77777777" w:rsidR="00943B03" w:rsidRPr="008F15D7" w:rsidRDefault="00943B03" w:rsidP="00943B03">
            <w:pPr>
              <w:pStyle w:val="Tabletext"/>
              <w:rPr>
                <w:shd w:val="pct15" w:color="auto" w:fill="FFFFFF"/>
              </w:rPr>
            </w:pPr>
            <w:r w:rsidRPr="008F15D7">
              <w:rPr>
                <w:shd w:val="pct15" w:color="auto" w:fill="FFFFFF"/>
              </w:rPr>
              <w:t>185</w:t>
            </w:r>
          </w:p>
        </w:tc>
      </w:tr>
      <w:tr w:rsidR="00BD7019" w:rsidRPr="008F15D7" w14:paraId="6136D08E" w14:textId="77777777" w:rsidTr="00BD7019">
        <w:trPr>
          <w:trHeight w:hRule="exact" w:val="307"/>
        </w:trPr>
        <w:tc>
          <w:tcPr>
            <w:tcW w:w="1276" w:type="dxa"/>
          </w:tcPr>
          <w:p w14:paraId="7FD4DC38" w14:textId="77777777" w:rsidR="00943B03" w:rsidRPr="008F15D7" w:rsidRDefault="00943B03" w:rsidP="00943B03">
            <w:pPr>
              <w:pStyle w:val="Tabletext"/>
            </w:pPr>
            <w:r w:rsidRPr="008F15D7">
              <w:t>17:39</w:t>
            </w:r>
          </w:p>
        </w:tc>
        <w:tc>
          <w:tcPr>
            <w:tcW w:w="1362" w:type="dxa"/>
          </w:tcPr>
          <w:p w14:paraId="24113D97" w14:textId="77777777" w:rsidR="00943B03" w:rsidRPr="008F15D7" w:rsidRDefault="00943B03" w:rsidP="00943B03">
            <w:pPr>
              <w:pStyle w:val="Tabletext"/>
            </w:pPr>
            <w:r w:rsidRPr="008F15D7">
              <w:t>232</w:t>
            </w:r>
          </w:p>
        </w:tc>
        <w:tc>
          <w:tcPr>
            <w:tcW w:w="0" w:type="auto"/>
          </w:tcPr>
          <w:p w14:paraId="44749D67" w14:textId="77777777" w:rsidR="00943B03" w:rsidRPr="008F15D7" w:rsidRDefault="00943B03" w:rsidP="00943B03">
            <w:pPr>
              <w:pStyle w:val="Tabletext"/>
            </w:pPr>
            <w:r w:rsidRPr="008F15D7">
              <w:t>245</w:t>
            </w:r>
          </w:p>
        </w:tc>
        <w:tc>
          <w:tcPr>
            <w:tcW w:w="1376" w:type="dxa"/>
          </w:tcPr>
          <w:p w14:paraId="48C74033" w14:textId="77777777" w:rsidR="00943B03" w:rsidRPr="008F15D7" w:rsidRDefault="00943B03" w:rsidP="00943B03">
            <w:pPr>
              <w:pStyle w:val="Tabletext"/>
            </w:pPr>
            <w:r w:rsidRPr="008F15D7">
              <w:t>150</w:t>
            </w:r>
          </w:p>
        </w:tc>
        <w:tc>
          <w:tcPr>
            <w:tcW w:w="558" w:type="dxa"/>
          </w:tcPr>
          <w:p w14:paraId="1EF6BED1" w14:textId="77777777" w:rsidR="00943B03" w:rsidRPr="008F15D7" w:rsidRDefault="00943B03" w:rsidP="00943B03">
            <w:pPr>
              <w:pStyle w:val="Tabletext"/>
            </w:pPr>
            <w:r w:rsidRPr="008F15D7">
              <w:t>3</w:t>
            </w:r>
          </w:p>
        </w:tc>
        <w:tc>
          <w:tcPr>
            <w:tcW w:w="986" w:type="dxa"/>
          </w:tcPr>
          <w:p w14:paraId="7B032D0B" w14:textId="77777777" w:rsidR="00943B03" w:rsidRPr="008F15D7" w:rsidRDefault="00943B03" w:rsidP="00943B03">
            <w:pPr>
              <w:pStyle w:val="Tabletext"/>
              <w:rPr>
                <w:shd w:val="pct15" w:color="auto" w:fill="FFFFFF"/>
              </w:rPr>
            </w:pPr>
            <w:r w:rsidRPr="008F15D7">
              <w:rPr>
                <w:shd w:val="pct15" w:color="auto" w:fill="FFFFFF"/>
              </w:rPr>
              <w:t>150</w:t>
            </w:r>
          </w:p>
        </w:tc>
        <w:tc>
          <w:tcPr>
            <w:tcW w:w="657" w:type="dxa"/>
          </w:tcPr>
          <w:p w14:paraId="43E3E606" w14:textId="77777777" w:rsidR="00943B03" w:rsidRPr="008F15D7" w:rsidRDefault="00943B03" w:rsidP="00943B03">
            <w:pPr>
              <w:pStyle w:val="Tabletext"/>
            </w:pPr>
            <w:r w:rsidRPr="008F15D7">
              <w:t>&lt;1</w:t>
            </w:r>
          </w:p>
        </w:tc>
        <w:tc>
          <w:tcPr>
            <w:tcW w:w="934" w:type="dxa"/>
          </w:tcPr>
          <w:p w14:paraId="18FC44BB" w14:textId="77777777" w:rsidR="00943B03" w:rsidRPr="008F15D7" w:rsidRDefault="00943B03" w:rsidP="00943B03">
            <w:pPr>
              <w:pStyle w:val="Tabletext"/>
              <w:rPr>
                <w:shd w:val="pct15" w:color="auto" w:fill="FFFFFF"/>
              </w:rPr>
            </w:pPr>
            <w:r w:rsidRPr="008F15D7">
              <w:rPr>
                <w:shd w:val="pct15" w:color="auto" w:fill="FFFFFF"/>
              </w:rPr>
              <w:t>232</w:t>
            </w:r>
          </w:p>
        </w:tc>
        <w:tc>
          <w:tcPr>
            <w:tcW w:w="579" w:type="dxa"/>
          </w:tcPr>
          <w:p w14:paraId="20E57787" w14:textId="77777777" w:rsidR="00943B03" w:rsidRPr="008F15D7" w:rsidRDefault="00943B03" w:rsidP="00943B03">
            <w:pPr>
              <w:pStyle w:val="Tabletext"/>
            </w:pPr>
            <w:r w:rsidRPr="008F15D7">
              <w:t>3</w:t>
            </w:r>
          </w:p>
        </w:tc>
        <w:tc>
          <w:tcPr>
            <w:tcW w:w="1055" w:type="dxa"/>
          </w:tcPr>
          <w:p w14:paraId="1E27355C" w14:textId="77777777" w:rsidR="00943B03" w:rsidRPr="008F15D7" w:rsidRDefault="00943B03" w:rsidP="00943B03">
            <w:pPr>
              <w:pStyle w:val="Tabletext"/>
              <w:rPr>
                <w:shd w:val="pct15" w:color="auto" w:fill="FFFFFF"/>
              </w:rPr>
            </w:pPr>
            <w:r w:rsidRPr="008F15D7">
              <w:rPr>
                <w:shd w:val="pct15" w:color="auto" w:fill="FFFFFF"/>
              </w:rPr>
              <w:t>150</w:t>
            </w:r>
          </w:p>
        </w:tc>
      </w:tr>
      <w:tr w:rsidR="00BD7019" w:rsidRPr="008F15D7" w14:paraId="2D4B1DD4" w14:textId="77777777" w:rsidTr="00BD7019">
        <w:trPr>
          <w:trHeight w:hRule="exact" w:val="307"/>
        </w:trPr>
        <w:tc>
          <w:tcPr>
            <w:tcW w:w="1276" w:type="dxa"/>
          </w:tcPr>
          <w:p w14:paraId="0EEBB207" w14:textId="77777777" w:rsidR="00943B03" w:rsidRPr="008F15D7" w:rsidRDefault="00943B03" w:rsidP="00943B03">
            <w:pPr>
              <w:pStyle w:val="Tabletext"/>
            </w:pPr>
            <w:r w:rsidRPr="008F15D7">
              <w:t>17:40</w:t>
            </w:r>
          </w:p>
        </w:tc>
        <w:tc>
          <w:tcPr>
            <w:tcW w:w="1362" w:type="dxa"/>
          </w:tcPr>
          <w:p w14:paraId="0319733D" w14:textId="77777777" w:rsidR="00943B03" w:rsidRPr="008F15D7" w:rsidRDefault="00943B03" w:rsidP="00943B03">
            <w:pPr>
              <w:pStyle w:val="Tabletext"/>
            </w:pPr>
            <w:r w:rsidRPr="008F15D7">
              <w:t>206</w:t>
            </w:r>
          </w:p>
        </w:tc>
        <w:tc>
          <w:tcPr>
            <w:tcW w:w="0" w:type="auto"/>
          </w:tcPr>
          <w:p w14:paraId="0266A396" w14:textId="77777777" w:rsidR="00943B03" w:rsidRPr="008F15D7" w:rsidRDefault="00943B03" w:rsidP="00943B03">
            <w:pPr>
              <w:pStyle w:val="Tabletext"/>
            </w:pPr>
            <w:r w:rsidRPr="008F15D7">
              <w:t>215</w:t>
            </w:r>
          </w:p>
        </w:tc>
        <w:tc>
          <w:tcPr>
            <w:tcW w:w="1376" w:type="dxa"/>
          </w:tcPr>
          <w:p w14:paraId="369E5C5B" w14:textId="77777777" w:rsidR="00943B03" w:rsidRPr="008F15D7" w:rsidRDefault="00943B03" w:rsidP="00943B03">
            <w:pPr>
              <w:pStyle w:val="Tabletext"/>
            </w:pPr>
            <w:r w:rsidRPr="008F15D7">
              <w:t>125</w:t>
            </w:r>
          </w:p>
        </w:tc>
        <w:tc>
          <w:tcPr>
            <w:tcW w:w="558" w:type="dxa"/>
          </w:tcPr>
          <w:p w14:paraId="7449D5A2" w14:textId="77777777" w:rsidR="00943B03" w:rsidRPr="008F15D7" w:rsidRDefault="00943B03" w:rsidP="00943B03">
            <w:pPr>
              <w:pStyle w:val="Tabletext"/>
            </w:pPr>
            <w:r w:rsidRPr="008F15D7">
              <w:t>4</w:t>
            </w:r>
          </w:p>
        </w:tc>
        <w:tc>
          <w:tcPr>
            <w:tcW w:w="986" w:type="dxa"/>
          </w:tcPr>
          <w:p w14:paraId="4F95A475" w14:textId="77777777" w:rsidR="00943B03" w:rsidRPr="008F15D7" w:rsidRDefault="00943B03" w:rsidP="00943B03">
            <w:pPr>
              <w:pStyle w:val="Tabletext"/>
              <w:rPr>
                <w:shd w:val="pct15" w:color="auto" w:fill="FFFFFF"/>
              </w:rPr>
            </w:pPr>
            <w:r w:rsidRPr="008F15D7">
              <w:rPr>
                <w:shd w:val="pct15" w:color="auto" w:fill="FFFFFF"/>
              </w:rPr>
              <w:t>125</w:t>
            </w:r>
          </w:p>
        </w:tc>
        <w:tc>
          <w:tcPr>
            <w:tcW w:w="657" w:type="dxa"/>
          </w:tcPr>
          <w:p w14:paraId="3AD2F90A" w14:textId="77777777" w:rsidR="00943B03" w:rsidRPr="008F15D7" w:rsidRDefault="00943B03" w:rsidP="00943B03">
            <w:pPr>
              <w:pStyle w:val="Tabletext"/>
            </w:pPr>
            <w:r w:rsidRPr="008F15D7">
              <w:t>&lt;1</w:t>
            </w:r>
          </w:p>
        </w:tc>
        <w:tc>
          <w:tcPr>
            <w:tcW w:w="934" w:type="dxa"/>
          </w:tcPr>
          <w:p w14:paraId="4AA8DAFC" w14:textId="77777777" w:rsidR="00943B03" w:rsidRPr="008F15D7" w:rsidRDefault="00943B03" w:rsidP="00943B03">
            <w:pPr>
              <w:pStyle w:val="Tabletext"/>
              <w:rPr>
                <w:shd w:val="pct15" w:color="auto" w:fill="FFFFFF"/>
              </w:rPr>
            </w:pPr>
            <w:r w:rsidRPr="008F15D7">
              <w:rPr>
                <w:shd w:val="pct15" w:color="auto" w:fill="FFFFFF"/>
              </w:rPr>
              <w:t>206</w:t>
            </w:r>
          </w:p>
        </w:tc>
        <w:tc>
          <w:tcPr>
            <w:tcW w:w="579" w:type="dxa"/>
          </w:tcPr>
          <w:p w14:paraId="4AE5D408" w14:textId="77777777" w:rsidR="00943B03" w:rsidRPr="008F15D7" w:rsidRDefault="00943B03" w:rsidP="00943B03">
            <w:pPr>
              <w:pStyle w:val="Tabletext"/>
            </w:pPr>
            <w:r w:rsidRPr="008F15D7">
              <w:t>4</w:t>
            </w:r>
          </w:p>
        </w:tc>
        <w:tc>
          <w:tcPr>
            <w:tcW w:w="1055" w:type="dxa"/>
          </w:tcPr>
          <w:p w14:paraId="6E04129E" w14:textId="77777777" w:rsidR="00943B03" w:rsidRPr="008F15D7" w:rsidRDefault="00943B03" w:rsidP="00943B03">
            <w:pPr>
              <w:pStyle w:val="Tabletext"/>
              <w:rPr>
                <w:shd w:val="pct15" w:color="auto" w:fill="FFFFFF"/>
              </w:rPr>
            </w:pPr>
            <w:r w:rsidRPr="008F15D7">
              <w:rPr>
                <w:shd w:val="pct15" w:color="auto" w:fill="FFFFFF"/>
              </w:rPr>
              <w:t>125</w:t>
            </w:r>
          </w:p>
        </w:tc>
      </w:tr>
      <w:tr w:rsidR="00BD7019" w:rsidRPr="008F15D7" w14:paraId="4F8CBE79" w14:textId="77777777" w:rsidTr="00BD7019">
        <w:trPr>
          <w:trHeight w:hRule="exact" w:val="307"/>
        </w:trPr>
        <w:tc>
          <w:tcPr>
            <w:tcW w:w="1276" w:type="dxa"/>
          </w:tcPr>
          <w:p w14:paraId="35C40D2E" w14:textId="77777777" w:rsidR="00943B03" w:rsidRPr="008F15D7" w:rsidRDefault="00943B03" w:rsidP="00943B03">
            <w:pPr>
              <w:pStyle w:val="Tabletext"/>
            </w:pPr>
            <w:r w:rsidRPr="008F15D7">
              <w:t>17:41</w:t>
            </w:r>
          </w:p>
        </w:tc>
        <w:tc>
          <w:tcPr>
            <w:tcW w:w="1362" w:type="dxa"/>
          </w:tcPr>
          <w:p w14:paraId="3D3A7C45" w14:textId="77777777" w:rsidR="00943B03" w:rsidRPr="008F15D7" w:rsidRDefault="00943B03" w:rsidP="00943B03">
            <w:pPr>
              <w:pStyle w:val="Tabletext"/>
            </w:pPr>
            <w:r w:rsidRPr="008F15D7">
              <w:t>188</w:t>
            </w:r>
          </w:p>
        </w:tc>
        <w:tc>
          <w:tcPr>
            <w:tcW w:w="0" w:type="auto"/>
          </w:tcPr>
          <w:p w14:paraId="07BE45C0" w14:textId="77777777" w:rsidR="00943B03" w:rsidRPr="008F15D7" w:rsidRDefault="00943B03" w:rsidP="00943B03">
            <w:pPr>
              <w:pStyle w:val="Tabletext"/>
            </w:pPr>
            <w:r w:rsidRPr="008F15D7">
              <w:t>189</w:t>
            </w:r>
          </w:p>
        </w:tc>
        <w:tc>
          <w:tcPr>
            <w:tcW w:w="1376" w:type="dxa"/>
          </w:tcPr>
          <w:p w14:paraId="298692B2" w14:textId="77777777" w:rsidR="00943B03" w:rsidRPr="008F15D7" w:rsidRDefault="00943B03" w:rsidP="00943B03">
            <w:pPr>
              <w:pStyle w:val="Tabletext"/>
            </w:pPr>
            <w:r w:rsidRPr="008F15D7">
              <w:t>110</w:t>
            </w:r>
          </w:p>
        </w:tc>
        <w:tc>
          <w:tcPr>
            <w:tcW w:w="558" w:type="dxa"/>
          </w:tcPr>
          <w:p w14:paraId="2AB67621" w14:textId="77777777" w:rsidR="00943B03" w:rsidRPr="008F15D7" w:rsidRDefault="00943B03" w:rsidP="00943B03">
            <w:pPr>
              <w:pStyle w:val="Tabletext"/>
            </w:pPr>
            <w:r w:rsidRPr="008F15D7">
              <w:t>4</w:t>
            </w:r>
          </w:p>
        </w:tc>
        <w:tc>
          <w:tcPr>
            <w:tcW w:w="986" w:type="dxa"/>
          </w:tcPr>
          <w:p w14:paraId="34DEA40F" w14:textId="77777777" w:rsidR="00943B03" w:rsidRPr="008F15D7" w:rsidRDefault="00943B03" w:rsidP="00943B03">
            <w:pPr>
              <w:pStyle w:val="Tabletext"/>
              <w:rPr>
                <w:shd w:val="pct15" w:color="auto" w:fill="FFFFFF"/>
              </w:rPr>
            </w:pPr>
            <w:r w:rsidRPr="008F15D7">
              <w:rPr>
                <w:shd w:val="pct15" w:color="auto" w:fill="FFFFFF"/>
              </w:rPr>
              <w:t>110</w:t>
            </w:r>
          </w:p>
        </w:tc>
        <w:tc>
          <w:tcPr>
            <w:tcW w:w="657" w:type="dxa"/>
          </w:tcPr>
          <w:p w14:paraId="5C48A5A5" w14:textId="77777777" w:rsidR="00943B03" w:rsidRPr="008F15D7" w:rsidRDefault="00943B03" w:rsidP="00943B03">
            <w:pPr>
              <w:pStyle w:val="Tabletext"/>
            </w:pPr>
            <w:r w:rsidRPr="008F15D7">
              <w:t>&lt;1</w:t>
            </w:r>
          </w:p>
        </w:tc>
        <w:tc>
          <w:tcPr>
            <w:tcW w:w="934" w:type="dxa"/>
          </w:tcPr>
          <w:p w14:paraId="6A078EBE" w14:textId="77777777" w:rsidR="00943B03" w:rsidRPr="008F15D7" w:rsidRDefault="00943B03" w:rsidP="00943B03">
            <w:pPr>
              <w:pStyle w:val="Tabletext"/>
              <w:rPr>
                <w:shd w:val="pct15" w:color="auto" w:fill="FFFFFF"/>
              </w:rPr>
            </w:pPr>
            <w:r w:rsidRPr="008F15D7">
              <w:rPr>
                <w:shd w:val="pct15" w:color="auto" w:fill="FFFFFF"/>
              </w:rPr>
              <w:t>188</w:t>
            </w:r>
          </w:p>
        </w:tc>
        <w:tc>
          <w:tcPr>
            <w:tcW w:w="579" w:type="dxa"/>
          </w:tcPr>
          <w:p w14:paraId="3EFC0D21" w14:textId="77777777" w:rsidR="00943B03" w:rsidRPr="008F15D7" w:rsidRDefault="00943B03" w:rsidP="00943B03">
            <w:pPr>
              <w:pStyle w:val="Tabletext"/>
            </w:pPr>
            <w:r w:rsidRPr="008F15D7">
              <w:t>4</w:t>
            </w:r>
          </w:p>
        </w:tc>
        <w:tc>
          <w:tcPr>
            <w:tcW w:w="1055" w:type="dxa"/>
          </w:tcPr>
          <w:p w14:paraId="6690795C" w14:textId="77777777" w:rsidR="00943B03" w:rsidRPr="008F15D7" w:rsidRDefault="00943B03" w:rsidP="00943B03">
            <w:pPr>
              <w:pStyle w:val="Tabletext"/>
              <w:rPr>
                <w:shd w:val="pct15" w:color="auto" w:fill="FFFFFF"/>
              </w:rPr>
            </w:pPr>
            <w:r w:rsidRPr="008F15D7">
              <w:rPr>
                <w:shd w:val="pct15" w:color="auto" w:fill="FFFFFF"/>
              </w:rPr>
              <w:t>110</w:t>
            </w:r>
          </w:p>
        </w:tc>
      </w:tr>
      <w:tr w:rsidR="00BD7019" w:rsidRPr="008F15D7" w14:paraId="31A7DDFF" w14:textId="77777777" w:rsidTr="00BD7019">
        <w:trPr>
          <w:trHeight w:hRule="exact" w:val="307"/>
        </w:trPr>
        <w:tc>
          <w:tcPr>
            <w:tcW w:w="1276" w:type="dxa"/>
          </w:tcPr>
          <w:p w14:paraId="6574120E" w14:textId="77777777" w:rsidR="00943B03" w:rsidRPr="008F15D7" w:rsidRDefault="00943B03" w:rsidP="00943B03">
            <w:pPr>
              <w:pStyle w:val="Tabletext"/>
            </w:pPr>
            <w:r w:rsidRPr="008F15D7">
              <w:t>17:42</w:t>
            </w:r>
          </w:p>
        </w:tc>
        <w:tc>
          <w:tcPr>
            <w:tcW w:w="1362" w:type="dxa"/>
          </w:tcPr>
          <w:p w14:paraId="30E584B8" w14:textId="77777777" w:rsidR="00943B03" w:rsidRPr="008F15D7" w:rsidRDefault="00943B03" w:rsidP="00943B03">
            <w:pPr>
              <w:pStyle w:val="Tabletext"/>
            </w:pPr>
            <w:r w:rsidRPr="008F15D7">
              <w:t>160</w:t>
            </w:r>
          </w:p>
        </w:tc>
        <w:tc>
          <w:tcPr>
            <w:tcW w:w="0" w:type="auto"/>
          </w:tcPr>
          <w:p w14:paraId="70215451" w14:textId="77777777" w:rsidR="00943B03" w:rsidRPr="008F15D7" w:rsidRDefault="00943B03" w:rsidP="00943B03">
            <w:pPr>
              <w:pStyle w:val="Tabletext"/>
            </w:pPr>
            <w:r w:rsidRPr="008F15D7">
              <w:t>168</w:t>
            </w:r>
          </w:p>
        </w:tc>
        <w:tc>
          <w:tcPr>
            <w:tcW w:w="1376" w:type="dxa"/>
          </w:tcPr>
          <w:p w14:paraId="49ACA096" w14:textId="77777777" w:rsidR="00943B03" w:rsidRPr="008F15D7" w:rsidRDefault="00943B03" w:rsidP="00943B03">
            <w:pPr>
              <w:pStyle w:val="Tabletext"/>
            </w:pPr>
            <w:r w:rsidRPr="008F15D7">
              <w:t>98</w:t>
            </w:r>
          </w:p>
        </w:tc>
        <w:tc>
          <w:tcPr>
            <w:tcW w:w="558" w:type="dxa"/>
          </w:tcPr>
          <w:p w14:paraId="7E996963" w14:textId="77777777" w:rsidR="00943B03" w:rsidRPr="008F15D7" w:rsidRDefault="00943B03" w:rsidP="00943B03">
            <w:pPr>
              <w:pStyle w:val="Tabletext"/>
            </w:pPr>
            <w:r w:rsidRPr="008F15D7">
              <w:t>3</w:t>
            </w:r>
          </w:p>
        </w:tc>
        <w:tc>
          <w:tcPr>
            <w:tcW w:w="986" w:type="dxa"/>
          </w:tcPr>
          <w:p w14:paraId="5E6D056E" w14:textId="77777777" w:rsidR="00943B03" w:rsidRPr="008F15D7" w:rsidRDefault="00943B03" w:rsidP="00943B03">
            <w:pPr>
              <w:pStyle w:val="Tabletext"/>
              <w:rPr>
                <w:shd w:val="pct15" w:color="auto" w:fill="FFFFFF"/>
              </w:rPr>
            </w:pPr>
            <w:r w:rsidRPr="008F15D7">
              <w:rPr>
                <w:shd w:val="pct15" w:color="auto" w:fill="FFFFFF"/>
              </w:rPr>
              <w:t>98</w:t>
            </w:r>
          </w:p>
        </w:tc>
        <w:tc>
          <w:tcPr>
            <w:tcW w:w="657" w:type="dxa"/>
          </w:tcPr>
          <w:p w14:paraId="17764094" w14:textId="77777777" w:rsidR="00943B03" w:rsidRPr="008F15D7" w:rsidRDefault="00943B03" w:rsidP="00943B03">
            <w:pPr>
              <w:pStyle w:val="Tabletext"/>
            </w:pPr>
            <w:r w:rsidRPr="008F15D7">
              <w:t>&lt;1</w:t>
            </w:r>
          </w:p>
        </w:tc>
        <w:tc>
          <w:tcPr>
            <w:tcW w:w="934" w:type="dxa"/>
          </w:tcPr>
          <w:p w14:paraId="2E982BA8" w14:textId="77777777" w:rsidR="00943B03" w:rsidRPr="008F15D7" w:rsidRDefault="00943B03" w:rsidP="00943B03">
            <w:pPr>
              <w:pStyle w:val="Tabletext"/>
              <w:rPr>
                <w:shd w:val="pct15" w:color="auto" w:fill="FFFFFF"/>
              </w:rPr>
            </w:pPr>
            <w:r w:rsidRPr="008F15D7">
              <w:rPr>
                <w:shd w:val="pct15" w:color="auto" w:fill="FFFFFF"/>
              </w:rPr>
              <w:t>160</w:t>
            </w:r>
          </w:p>
        </w:tc>
        <w:tc>
          <w:tcPr>
            <w:tcW w:w="579" w:type="dxa"/>
          </w:tcPr>
          <w:p w14:paraId="1ECFA739" w14:textId="77777777" w:rsidR="00943B03" w:rsidRPr="008F15D7" w:rsidRDefault="00943B03" w:rsidP="00943B03">
            <w:pPr>
              <w:pStyle w:val="Tabletext"/>
            </w:pPr>
            <w:r w:rsidRPr="008F15D7">
              <w:t>3</w:t>
            </w:r>
          </w:p>
        </w:tc>
        <w:tc>
          <w:tcPr>
            <w:tcW w:w="1055" w:type="dxa"/>
          </w:tcPr>
          <w:p w14:paraId="1F4EEB5C" w14:textId="77777777" w:rsidR="00943B03" w:rsidRPr="008F15D7" w:rsidRDefault="00943B03" w:rsidP="00943B03">
            <w:pPr>
              <w:pStyle w:val="Tabletext"/>
              <w:rPr>
                <w:shd w:val="pct15" w:color="auto" w:fill="FFFFFF"/>
              </w:rPr>
            </w:pPr>
            <w:r w:rsidRPr="008F15D7">
              <w:rPr>
                <w:shd w:val="pct15" w:color="auto" w:fill="FFFFFF"/>
              </w:rPr>
              <w:t>98</w:t>
            </w:r>
          </w:p>
        </w:tc>
      </w:tr>
      <w:tr w:rsidR="00BD7019" w:rsidRPr="008F15D7" w14:paraId="6745B84A" w14:textId="77777777" w:rsidTr="00BD7019">
        <w:trPr>
          <w:trHeight w:hRule="exact" w:val="307"/>
        </w:trPr>
        <w:tc>
          <w:tcPr>
            <w:tcW w:w="1276" w:type="dxa"/>
          </w:tcPr>
          <w:p w14:paraId="0FFC549C" w14:textId="77777777" w:rsidR="00943B03" w:rsidRPr="008F15D7" w:rsidRDefault="00943B03" w:rsidP="00943B03">
            <w:pPr>
              <w:pStyle w:val="Tabletext"/>
            </w:pPr>
            <w:r w:rsidRPr="008F15D7">
              <w:t>17:43</w:t>
            </w:r>
          </w:p>
        </w:tc>
        <w:tc>
          <w:tcPr>
            <w:tcW w:w="1362" w:type="dxa"/>
          </w:tcPr>
          <w:p w14:paraId="5E469766" w14:textId="77777777" w:rsidR="00943B03" w:rsidRPr="008F15D7" w:rsidRDefault="00943B03" w:rsidP="00943B03">
            <w:pPr>
              <w:pStyle w:val="Tabletext"/>
            </w:pPr>
            <w:r w:rsidRPr="008F15D7">
              <w:t>143</w:t>
            </w:r>
          </w:p>
        </w:tc>
        <w:tc>
          <w:tcPr>
            <w:tcW w:w="0" w:type="auto"/>
          </w:tcPr>
          <w:p w14:paraId="552AFCC5" w14:textId="77777777" w:rsidR="00943B03" w:rsidRPr="008F15D7" w:rsidRDefault="00943B03" w:rsidP="00943B03">
            <w:pPr>
              <w:pStyle w:val="Tabletext"/>
            </w:pPr>
            <w:r w:rsidRPr="008F15D7">
              <w:t>140</w:t>
            </w:r>
          </w:p>
        </w:tc>
        <w:tc>
          <w:tcPr>
            <w:tcW w:w="1376" w:type="dxa"/>
          </w:tcPr>
          <w:p w14:paraId="6D2FEDCD" w14:textId="77777777" w:rsidR="00943B03" w:rsidRPr="008F15D7" w:rsidRDefault="00943B03" w:rsidP="00943B03">
            <w:pPr>
              <w:pStyle w:val="Tabletext"/>
            </w:pPr>
            <w:r w:rsidRPr="008F15D7">
              <w:t>79</w:t>
            </w:r>
          </w:p>
        </w:tc>
        <w:tc>
          <w:tcPr>
            <w:tcW w:w="558" w:type="dxa"/>
          </w:tcPr>
          <w:p w14:paraId="62C2C250" w14:textId="77777777" w:rsidR="00943B03" w:rsidRPr="008F15D7" w:rsidRDefault="00943B03" w:rsidP="00943B03">
            <w:pPr>
              <w:pStyle w:val="Tabletext"/>
            </w:pPr>
            <w:r w:rsidRPr="008F15D7">
              <w:t>3</w:t>
            </w:r>
          </w:p>
        </w:tc>
        <w:tc>
          <w:tcPr>
            <w:tcW w:w="986" w:type="dxa"/>
          </w:tcPr>
          <w:p w14:paraId="64A5662E" w14:textId="77777777" w:rsidR="00943B03" w:rsidRPr="008F15D7" w:rsidRDefault="00943B03" w:rsidP="00943B03">
            <w:pPr>
              <w:pStyle w:val="Tabletext"/>
              <w:rPr>
                <w:shd w:val="pct15" w:color="auto" w:fill="FFFFFF"/>
              </w:rPr>
            </w:pPr>
            <w:r w:rsidRPr="008F15D7">
              <w:rPr>
                <w:shd w:val="pct15" w:color="auto" w:fill="FFFFFF"/>
              </w:rPr>
              <w:t>79</w:t>
            </w:r>
          </w:p>
        </w:tc>
        <w:tc>
          <w:tcPr>
            <w:tcW w:w="657" w:type="dxa"/>
          </w:tcPr>
          <w:p w14:paraId="384DDADD" w14:textId="77777777" w:rsidR="00943B03" w:rsidRPr="008F15D7" w:rsidRDefault="00943B03" w:rsidP="00943B03">
            <w:pPr>
              <w:pStyle w:val="Tabletext"/>
            </w:pPr>
            <w:r w:rsidRPr="008F15D7">
              <w:t>&lt;1</w:t>
            </w:r>
          </w:p>
        </w:tc>
        <w:tc>
          <w:tcPr>
            <w:tcW w:w="934" w:type="dxa"/>
          </w:tcPr>
          <w:p w14:paraId="1DD21632" w14:textId="77777777" w:rsidR="00943B03" w:rsidRPr="008F15D7" w:rsidRDefault="00943B03" w:rsidP="00943B03">
            <w:pPr>
              <w:pStyle w:val="Tabletext"/>
              <w:rPr>
                <w:shd w:val="pct15" w:color="auto" w:fill="FFFFFF"/>
              </w:rPr>
            </w:pPr>
            <w:r w:rsidRPr="008F15D7">
              <w:rPr>
                <w:shd w:val="pct15" w:color="auto" w:fill="FFFFFF"/>
              </w:rPr>
              <w:t>143</w:t>
            </w:r>
          </w:p>
        </w:tc>
        <w:tc>
          <w:tcPr>
            <w:tcW w:w="579" w:type="dxa"/>
          </w:tcPr>
          <w:p w14:paraId="1FAA41B3" w14:textId="77777777" w:rsidR="00943B03" w:rsidRPr="008F15D7" w:rsidRDefault="00943B03" w:rsidP="00943B03">
            <w:pPr>
              <w:pStyle w:val="Tabletext"/>
            </w:pPr>
            <w:r w:rsidRPr="008F15D7">
              <w:t>3</w:t>
            </w:r>
          </w:p>
        </w:tc>
        <w:tc>
          <w:tcPr>
            <w:tcW w:w="1055" w:type="dxa"/>
          </w:tcPr>
          <w:p w14:paraId="61A73915" w14:textId="77777777" w:rsidR="00943B03" w:rsidRPr="008F15D7" w:rsidRDefault="00943B03" w:rsidP="00943B03">
            <w:pPr>
              <w:pStyle w:val="Tabletext"/>
              <w:rPr>
                <w:shd w:val="pct15" w:color="auto" w:fill="FFFFFF"/>
              </w:rPr>
            </w:pPr>
            <w:r w:rsidRPr="008F15D7">
              <w:rPr>
                <w:shd w:val="pct15" w:color="auto" w:fill="FFFFFF"/>
              </w:rPr>
              <w:t>79</w:t>
            </w:r>
          </w:p>
        </w:tc>
      </w:tr>
      <w:tr w:rsidR="00BD7019" w:rsidRPr="008F15D7" w14:paraId="093F43E1" w14:textId="77777777" w:rsidTr="00BD7019">
        <w:trPr>
          <w:trHeight w:hRule="exact" w:val="307"/>
        </w:trPr>
        <w:tc>
          <w:tcPr>
            <w:tcW w:w="1276" w:type="dxa"/>
          </w:tcPr>
          <w:p w14:paraId="78BBCAAB" w14:textId="77777777" w:rsidR="00943B03" w:rsidRPr="008F15D7" w:rsidRDefault="00943B03" w:rsidP="00943B03">
            <w:pPr>
              <w:pStyle w:val="Tabletext"/>
            </w:pPr>
            <w:r w:rsidRPr="008F15D7">
              <w:t>17:44</w:t>
            </w:r>
          </w:p>
        </w:tc>
        <w:tc>
          <w:tcPr>
            <w:tcW w:w="1362" w:type="dxa"/>
          </w:tcPr>
          <w:p w14:paraId="575AEF84" w14:textId="77777777" w:rsidR="00943B03" w:rsidRPr="008F15D7" w:rsidRDefault="00943B03" w:rsidP="00943B03">
            <w:pPr>
              <w:pStyle w:val="Tabletext"/>
            </w:pPr>
            <w:r w:rsidRPr="008F15D7">
              <w:t>123</w:t>
            </w:r>
          </w:p>
        </w:tc>
        <w:tc>
          <w:tcPr>
            <w:tcW w:w="0" w:type="auto"/>
          </w:tcPr>
          <w:p w14:paraId="56A37C49" w14:textId="77777777" w:rsidR="00943B03" w:rsidRPr="008F15D7" w:rsidRDefault="00943B03" w:rsidP="00943B03">
            <w:pPr>
              <w:pStyle w:val="Tabletext"/>
            </w:pPr>
            <w:r w:rsidRPr="008F15D7">
              <w:t>122</w:t>
            </w:r>
          </w:p>
        </w:tc>
        <w:tc>
          <w:tcPr>
            <w:tcW w:w="1376" w:type="dxa"/>
          </w:tcPr>
          <w:p w14:paraId="58E3D47C" w14:textId="77777777" w:rsidR="00943B03" w:rsidRPr="008F15D7" w:rsidRDefault="00943B03" w:rsidP="00943B03">
            <w:pPr>
              <w:pStyle w:val="Tabletext"/>
            </w:pPr>
            <w:r w:rsidRPr="008F15D7">
              <w:t>68</w:t>
            </w:r>
          </w:p>
        </w:tc>
        <w:tc>
          <w:tcPr>
            <w:tcW w:w="558" w:type="dxa"/>
          </w:tcPr>
          <w:p w14:paraId="375B7C54" w14:textId="77777777" w:rsidR="00943B03" w:rsidRPr="008F15D7" w:rsidRDefault="00943B03" w:rsidP="00943B03">
            <w:pPr>
              <w:pStyle w:val="Tabletext"/>
            </w:pPr>
            <w:r w:rsidRPr="008F15D7">
              <w:t>3</w:t>
            </w:r>
          </w:p>
        </w:tc>
        <w:tc>
          <w:tcPr>
            <w:tcW w:w="986" w:type="dxa"/>
          </w:tcPr>
          <w:p w14:paraId="4BBD6FD7" w14:textId="77777777" w:rsidR="00943B03" w:rsidRPr="008F15D7" w:rsidRDefault="00943B03" w:rsidP="00943B03">
            <w:pPr>
              <w:pStyle w:val="Tabletext"/>
              <w:rPr>
                <w:shd w:val="pct15" w:color="auto" w:fill="FFFFFF"/>
              </w:rPr>
            </w:pPr>
            <w:r w:rsidRPr="008F15D7">
              <w:rPr>
                <w:shd w:val="pct15" w:color="auto" w:fill="FFFFFF"/>
              </w:rPr>
              <w:t>68</w:t>
            </w:r>
          </w:p>
        </w:tc>
        <w:tc>
          <w:tcPr>
            <w:tcW w:w="657" w:type="dxa"/>
          </w:tcPr>
          <w:p w14:paraId="3D787654" w14:textId="77777777" w:rsidR="00943B03" w:rsidRPr="008F15D7" w:rsidRDefault="00943B03" w:rsidP="00943B03">
            <w:pPr>
              <w:pStyle w:val="Tabletext"/>
            </w:pPr>
            <w:r w:rsidRPr="008F15D7">
              <w:t>&lt;1</w:t>
            </w:r>
          </w:p>
        </w:tc>
        <w:tc>
          <w:tcPr>
            <w:tcW w:w="934" w:type="dxa"/>
          </w:tcPr>
          <w:p w14:paraId="51604B95" w14:textId="77777777" w:rsidR="00943B03" w:rsidRPr="008F15D7" w:rsidRDefault="00943B03" w:rsidP="00943B03">
            <w:pPr>
              <w:pStyle w:val="Tabletext"/>
              <w:rPr>
                <w:shd w:val="pct15" w:color="auto" w:fill="FFFFFF"/>
              </w:rPr>
            </w:pPr>
            <w:r w:rsidRPr="008F15D7">
              <w:rPr>
                <w:shd w:val="pct15" w:color="auto" w:fill="FFFFFF"/>
              </w:rPr>
              <w:t>123</w:t>
            </w:r>
          </w:p>
        </w:tc>
        <w:tc>
          <w:tcPr>
            <w:tcW w:w="579" w:type="dxa"/>
          </w:tcPr>
          <w:p w14:paraId="76406F83" w14:textId="77777777" w:rsidR="00943B03" w:rsidRPr="008F15D7" w:rsidRDefault="00943B03" w:rsidP="00943B03">
            <w:pPr>
              <w:pStyle w:val="Tabletext"/>
            </w:pPr>
            <w:r w:rsidRPr="008F15D7">
              <w:t>3</w:t>
            </w:r>
          </w:p>
        </w:tc>
        <w:tc>
          <w:tcPr>
            <w:tcW w:w="1055" w:type="dxa"/>
          </w:tcPr>
          <w:p w14:paraId="2102F35F" w14:textId="77777777" w:rsidR="00943B03" w:rsidRPr="008F15D7" w:rsidRDefault="00943B03" w:rsidP="00943B03">
            <w:pPr>
              <w:pStyle w:val="Tabletext"/>
              <w:rPr>
                <w:shd w:val="pct15" w:color="auto" w:fill="FFFFFF"/>
              </w:rPr>
            </w:pPr>
            <w:r w:rsidRPr="008F15D7">
              <w:rPr>
                <w:shd w:val="pct15" w:color="auto" w:fill="FFFFFF"/>
              </w:rPr>
              <w:t>68</w:t>
            </w:r>
          </w:p>
        </w:tc>
      </w:tr>
      <w:tr w:rsidR="00BD7019" w:rsidRPr="008F15D7" w14:paraId="020A5F7E" w14:textId="77777777" w:rsidTr="00BD7019">
        <w:trPr>
          <w:trHeight w:hRule="exact" w:val="307"/>
        </w:trPr>
        <w:tc>
          <w:tcPr>
            <w:tcW w:w="1276" w:type="dxa"/>
          </w:tcPr>
          <w:p w14:paraId="5B1BC356" w14:textId="77777777" w:rsidR="00943B03" w:rsidRPr="008F15D7" w:rsidRDefault="00943B03" w:rsidP="00943B03">
            <w:pPr>
              <w:pStyle w:val="Tabletext"/>
            </w:pPr>
            <w:r w:rsidRPr="008F15D7">
              <w:t>17:45</w:t>
            </w:r>
          </w:p>
        </w:tc>
        <w:tc>
          <w:tcPr>
            <w:tcW w:w="1362" w:type="dxa"/>
          </w:tcPr>
          <w:p w14:paraId="5321A7B6" w14:textId="77777777" w:rsidR="00943B03" w:rsidRPr="008F15D7" w:rsidRDefault="00943B03" w:rsidP="00943B03">
            <w:pPr>
              <w:pStyle w:val="Tabletext"/>
            </w:pPr>
            <w:r w:rsidRPr="008F15D7">
              <w:t>101</w:t>
            </w:r>
          </w:p>
        </w:tc>
        <w:tc>
          <w:tcPr>
            <w:tcW w:w="0" w:type="auto"/>
          </w:tcPr>
          <w:p w14:paraId="4D2BD96B" w14:textId="77777777" w:rsidR="00943B03" w:rsidRPr="008F15D7" w:rsidRDefault="00943B03" w:rsidP="00943B03">
            <w:pPr>
              <w:pStyle w:val="Tabletext"/>
            </w:pPr>
            <w:r w:rsidRPr="008F15D7">
              <w:t>103</w:t>
            </w:r>
          </w:p>
        </w:tc>
        <w:tc>
          <w:tcPr>
            <w:tcW w:w="1376" w:type="dxa"/>
          </w:tcPr>
          <w:p w14:paraId="2640B1B8" w14:textId="77777777" w:rsidR="00943B03" w:rsidRPr="008F15D7" w:rsidRDefault="00943B03" w:rsidP="00943B03">
            <w:pPr>
              <w:pStyle w:val="Tabletext"/>
            </w:pPr>
            <w:r w:rsidRPr="008F15D7">
              <w:t>58</w:t>
            </w:r>
          </w:p>
        </w:tc>
        <w:tc>
          <w:tcPr>
            <w:tcW w:w="558" w:type="dxa"/>
          </w:tcPr>
          <w:p w14:paraId="1AEE9D23" w14:textId="77777777" w:rsidR="00943B03" w:rsidRPr="008F15D7" w:rsidRDefault="00943B03" w:rsidP="00943B03">
            <w:pPr>
              <w:pStyle w:val="Tabletext"/>
            </w:pPr>
            <w:r w:rsidRPr="008F15D7">
              <w:t>3</w:t>
            </w:r>
          </w:p>
        </w:tc>
        <w:tc>
          <w:tcPr>
            <w:tcW w:w="986" w:type="dxa"/>
          </w:tcPr>
          <w:p w14:paraId="4F0F1185" w14:textId="77777777" w:rsidR="00943B03" w:rsidRPr="008F15D7" w:rsidRDefault="00943B03" w:rsidP="00943B03">
            <w:pPr>
              <w:pStyle w:val="Tabletext"/>
              <w:rPr>
                <w:shd w:val="pct15" w:color="auto" w:fill="FFFFFF"/>
              </w:rPr>
            </w:pPr>
            <w:r w:rsidRPr="008F15D7">
              <w:rPr>
                <w:shd w:val="pct15" w:color="auto" w:fill="FFFFFF"/>
              </w:rPr>
              <w:t>58</w:t>
            </w:r>
          </w:p>
        </w:tc>
        <w:tc>
          <w:tcPr>
            <w:tcW w:w="657" w:type="dxa"/>
          </w:tcPr>
          <w:p w14:paraId="101FF1F0" w14:textId="77777777" w:rsidR="00943B03" w:rsidRPr="008F15D7" w:rsidRDefault="00943B03" w:rsidP="00943B03">
            <w:pPr>
              <w:pStyle w:val="Tabletext"/>
            </w:pPr>
            <w:r w:rsidRPr="008F15D7">
              <w:t>&lt;1</w:t>
            </w:r>
          </w:p>
        </w:tc>
        <w:tc>
          <w:tcPr>
            <w:tcW w:w="934" w:type="dxa"/>
          </w:tcPr>
          <w:p w14:paraId="349136C4" w14:textId="77777777" w:rsidR="00943B03" w:rsidRPr="008F15D7" w:rsidRDefault="00943B03" w:rsidP="00943B03">
            <w:pPr>
              <w:pStyle w:val="Tabletext"/>
              <w:rPr>
                <w:shd w:val="pct15" w:color="auto" w:fill="FFFFFF"/>
              </w:rPr>
            </w:pPr>
            <w:r w:rsidRPr="008F15D7">
              <w:rPr>
                <w:shd w:val="pct15" w:color="auto" w:fill="FFFFFF"/>
              </w:rPr>
              <w:t>101</w:t>
            </w:r>
          </w:p>
        </w:tc>
        <w:tc>
          <w:tcPr>
            <w:tcW w:w="579" w:type="dxa"/>
          </w:tcPr>
          <w:p w14:paraId="41EEC7FB" w14:textId="77777777" w:rsidR="00943B03" w:rsidRPr="008F15D7" w:rsidRDefault="00943B03" w:rsidP="00943B03">
            <w:pPr>
              <w:pStyle w:val="Tabletext"/>
            </w:pPr>
            <w:r w:rsidRPr="008F15D7">
              <w:t>3</w:t>
            </w:r>
          </w:p>
        </w:tc>
        <w:tc>
          <w:tcPr>
            <w:tcW w:w="1055" w:type="dxa"/>
          </w:tcPr>
          <w:p w14:paraId="007ACCAB" w14:textId="77777777" w:rsidR="00943B03" w:rsidRPr="008F15D7" w:rsidRDefault="00943B03" w:rsidP="00943B03">
            <w:pPr>
              <w:pStyle w:val="Tabletext"/>
              <w:rPr>
                <w:shd w:val="pct15" w:color="auto" w:fill="FFFFFF"/>
              </w:rPr>
            </w:pPr>
            <w:r w:rsidRPr="008F15D7">
              <w:rPr>
                <w:shd w:val="pct15" w:color="auto" w:fill="FFFFFF"/>
              </w:rPr>
              <w:t>58</w:t>
            </w:r>
          </w:p>
        </w:tc>
      </w:tr>
      <w:tr w:rsidR="00BD7019" w:rsidRPr="008F15D7" w14:paraId="7F439C98" w14:textId="77777777" w:rsidTr="00BD7019">
        <w:trPr>
          <w:trHeight w:hRule="exact" w:val="307"/>
        </w:trPr>
        <w:tc>
          <w:tcPr>
            <w:tcW w:w="1276" w:type="dxa"/>
          </w:tcPr>
          <w:p w14:paraId="62FE0E0F" w14:textId="77777777" w:rsidR="00943B03" w:rsidRPr="008F15D7" w:rsidRDefault="00943B03" w:rsidP="00943B03">
            <w:pPr>
              <w:pStyle w:val="Tabletext"/>
            </w:pPr>
            <w:r w:rsidRPr="008F15D7">
              <w:t>17:46</w:t>
            </w:r>
          </w:p>
        </w:tc>
        <w:tc>
          <w:tcPr>
            <w:tcW w:w="1362" w:type="dxa"/>
          </w:tcPr>
          <w:p w14:paraId="476E3E02" w14:textId="77777777" w:rsidR="00943B03" w:rsidRPr="008F15D7" w:rsidRDefault="00943B03" w:rsidP="00943B03">
            <w:pPr>
              <w:pStyle w:val="Tabletext"/>
            </w:pPr>
            <w:r w:rsidRPr="008F15D7">
              <w:t>78</w:t>
            </w:r>
          </w:p>
        </w:tc>
        <w:tc>
          <w:tcPr>
            <w:tcW w:w="0" w:type="auto"/>
          </w:tcPr>
          <w:p w14:paraId="6B4DBB2D" w14:textId="77777777" w:rsidR="00943B03" w:rsidRPr="008F15D7" w:rsidRDefault="00943B03" w:rsidP="00943B03">
            <w:pPr>
              <w:pStyle w:val="Tabletext"/>
            </w:pPr>
            <w:r w:rsidRPr="008F15D7">
              <w:t>82</w:t>
            </w:r>
          </w:p>
        </w:tc>
        <w:tc>
          <w:tcPr>
            <w:tcW w:w="1376" w:type="dxa"/>
          </w:tcPr>
          <w:p w14:paraId="20128F22" w14:textId="77777777" w:rsidR="00943B03" w:rsidRPr="008F15D7" w:rsidRDefault="00943B03" w:rsidP="00943B03">
            <w:pPr>
              <w:pStyle w:val="Tabletext"/>
            </w:pPr>
            <w:r w:rsidRPr="008F15D7">
              <w:t>43</w:t>
            </w:r>
          </w:p>
        </w:tc>
        <w:tc>
          <w:tcPr>
            <w:tcW w:w="558" w:type="dxa"/>
          </w:tcPr>
          <w:p w14:paraId="0309C07B" w14:textId="77777777" w:rsidR="00943B03" w:rsidRPr="008F15D7" w:rsidRDefault="00943B03" w:rsidP="00943B03">
            <w:pPr>
              <w:pStyle w:val="Tabletext"/>
            </w:pPr>
            <w:r w:rsidRPr="008F15D7">
              <w:t>3</w:t>
            </w:r>
          </w:p>
        </w:tc>
        <w:tc>
          <w:tcPr>
            <w:tcW w:w="986" w:type="dxa"/>
          </w:tcPr>
          <w:p w14:paraId="2829D9D8" w14:textId="77777777" w:rsidR="00943B03" w:rsidRPr="008F15D7" w:rsidRDefault="00943B03" w:rsidP="00943B03">
            <w:pPr>
              <w:pStyle w:val="Tabletext"/>
              <w:rPr>
                <w:shd w:val="pct15" w:color="auto" w:fill="FFFFFF"/>
              </w:rPr>
            </w:pPr>
            <w:r w:rsidRPr="008F15D7">
              <w:rPr>
                <w:shd w:val="pct15" w:color="auto" w:fill="FFFFFF"/>
              </w:rPr>
              <w:t>43</w:t>
            </w:r>
          </w:p>
        </w:tc>
        <w:tc>
          <w:tcPr>
            <w:tcW w:w="657" w:type="dxa"/>
          </w:tcPr>
          <w:p w14:paraId="6896FEEC" w14:textId="77777777" w:rsidR="00943B03" w:rsidRPr="008F15D7" w:rsidRDefault="00943B03" w:rsidP="00943B03">
            <w:pPr>
              <w:pStyle w:val="Tabletext"/>
            </w:pPr>
            <w:r w:rsidRPr="008F15D7">
              <w:t>&lt;1</w:t>
            </w:r>
          </w:p>
        </w:tc>
        <w:tc>
          <w:tcPr>
            <w:tcW w:w="934" w:type="dxa"/>
          </w:tcPr>
          <w:p w14:paraId="03BE9135" w14:textId="77777777" w:rsidR="00943B03" w:rsidRPr="008F15D7" w:rsidRDefault="00943B03" w:rsidP="00943B03">
            <w:pPr>
              <w:pStyle w:val="Tabletext"/>
              <w:rPr>
                <w:shd w:val="pct15" w:color="auto" w:fill="FFFFFF"/>
              </w:rPr>
            </w:pPr>
            <w:r w:rsidRPr="008F15D7">
              <w:rPr>
                <w:shd w:val="pct15" w:color="auto" w:fill="FFFFFF"/>
              </w:rPr>
              <w:t>78</w:t>
            </w:r>
          </w:p>
        </w:tc>
        <w:tc>
          <w:tcPr>
            <w:tcW w:w="579" w:type="dxa"/>
          </w:tcPr>
          <w:p w14:paraId="40D56031" w14:textId="77777777" w:rsidR="00943B03" w:rsidRPr="008F15D7" w:rsidRDefault="00943B03" w:rsidP="00943B03">
            <w:pPr>
              <w:pStyle w:val="Tabletext"/>
            </w:pPr>
            <w:r w:rsidRPr="008F15D7">
              <w:t>3</w:t>
            </w:r>
          </w:p>
        </w:tc>
        <w:tc>
          <w:tcPr>
            <w:tcW w:w="1055" w:type="dxa"/>
          </w:tcPr>
          <w:p w14:paraId="54D80BA5" w14:textId="77777777" w:rsidR="00943B03" w:rsidRPr="008F15D7" w:rsidRDefault="00943B03" w:rsidP="00943B03">
            <w:pPr>
              <w:pStyle w:val="Tabletext"/>
              <w:rPr>
                <w:shd w:val="pct15" w:color="auto" w:fill="FFFFFF"/>
              </w:rPr>
            </w:pPr>
            <w:r w:rsidRPr="008F15D7">
              <w:rPr>
                <w:shd w:val="pct15" w:color="auto" w:fill="FFFFFF"/>
              </w:rPr>
              <w:t>43</w:t>
            </w:r>
          </w:p>
        </w:tc>
      </w:tr>
      <w:tr w:rsidR="00BD7019" w:rsidRPr="008F15D7" w14:paraId="17448B4D" w14:textId="77777777" w:rsidTr="00BD7019">
        <w:trPr>
          <w:trHeight w:hRule="exact" w:val="307"/>
        </w:trPr>
        <w:tc>
          <w:tcPr>
            <w:tcW w:w="1276" w:type="dxa"/>
          </w:tcPr>
          <w:p w14:paraId="5FDB6363" w14:textId="77777777" w:rsidR="00943B03" w:rsidRPr="008F15D7" w:rsidRDefault="00943B03" w:rsidP="00943B03">
            <w:pPr>
              <w:pStyle w:val="Tabletext"/>
            </w:pPr>
            <w:r w:rsidRPr="008F15D7">
              <w:t>17:47</w:t>
            </w:r>
          </w:p>
        </w:tc>
        <w:tc>
          <w:tcPr>
            <w:tcW w:w="1362" w:type="dxa"/>
          </w:tcPr>
          <w:p w14:paraId="7E80A3A7" w14:textId="77777777" w:rsidR="00943B03" w:rsidRPr="008F15D7" w:rsidRDefault="00943B03" w:rsidP="00943B03">
            <w:pPr>
              <w:pStyle w:val="Tabletext"/>
            </w:pPr>
            <w:r w:rsidRPr="008F15D7">
              <w:t>69</w:t>
            </w:r>
          </w:p>
        </w:tc>
        <w:tc>
          <w:tcPr>
            <w:tcW w:w="0" w:type="auto"/>
          </w:tcPr>
          <w:p w14:paraId="281343F1" w14:textId="77777777" w:rsidR="00943B03" w:rsidRPr="008F15D7" w:rsidRDefault="00943B03" w:rsidP="00943B03">
            <w:pPr>
              <w:pStyle w:val="Tabletext"/>
            </w:pPr>
            <w:r w:rsidRPr="008F15D7">
              <w:t>68</w:t>
            </w:r>
          </w:p>
        </w:tc>
        <w:tc>
          <w:tcPr>
            <w:tcW w:w="1376" w:type="dxa"/>
          </w:tcPr>
          <w:p w14:paraId="06223B36" w14:textId="77777777" w:rsidR="00943B03" w:rsidRPr="008F15D7" w:rsidRDefault="00943B03" w:rsidP="00943B03">
            <w:pPr>
              <w:pStyle w:val="Tabletext"/>
            </w:pPr>
            <w:r w:rsidRPr="008F15D7">
              <w:t>36</w:t>
            </w:r>
          </w:p>
        </w:tc>
        <w:tc>
          <w:tcPr>
            <w:tcW w:w="558" w:type="dxa"/>
          </w:tcPr>
          <w:p w14:paraId="6A46451B" w14:textId="77777777" w:rsidR="00943B03" w:rsidRPr="008F15D7" w:rsidRDefault="00943B03" w:rsidP="00943B03">
            <w:pPr>
              <w:pStyle w:val="Tabletext"/>
            </w:pPr>
            <w:r w:rsidRPr="008F15D7">
              <w:t>3</w:t>
            </w:r>
          </w:p>
        </w:tc>
        <w:tc>
          <w:tcPr>
            <w:tcW w:w="986" w:type="dxa"/>
          </w:tcPr>
          <w:p w14:paraId="24D60962" w14:textId="77777777" w:rsidR="00943B03" w:rsidRPr="008F15D7" w:rsidRDefault="00943B03" w:rsidP="00943B03">
            <w:pPr>
              <w:pStyle w:val="Tabletext"/>
              <w:rPr>
                <w:shd w:val="pct15" w:color="auto" w:fill="FFFFFF"/>
              </w:rPr>
            </w:pPr>
            <w:r w:rsidRPr="008F15D7">
              <w:rPr>
                <w:shd w:val="pct15" w:color="auto" w:fill="FFFFFF"/>
              </w:rPr>
              <w:t>36</w:t>
            </w:r>
          </w:p>
        </w:tc>
        <w:tc>
          <w:tcPr>
            <w:tcW w:w="657" w:type="dxa"/>
          </w:tcPr>
          <w:p w14:paraId="4232AFA5" w14:textId="77777777" w:rsidR="00943B03" w:rsidRPr="008F15D7" w:rsidRDefault="00943B03" w:rsidP="00943B03">
            <w:pPr>
              <w:pStyle w:val="Tabletext"/>
            </w:pPr>
            <w:r w:rsidRPr="008F15D7">
              <w:t>&lt;1</w:t>
            </w:r>
          </w:p>
        </w:tc>
        <w:tc>
          <w:tcPr>
            <w:tcW w:w="934" w:type="dxa"/>
          </w:tcPr>
          <w:p w14:paraId="2D892BE1" w14:textId="77777777" w:rsidR="00943B03" w:rsidRPr="008F15D7" w:rsidRDefault="00943B03" w:rsidP="00943B03">
            <w:pPr>
              <w:pStyle w:val="Tabletext"/>
              <w:rPr>
                <w:shd w:val="pct15" w:color="auto" w:fill="FFFFFF"/>
              </w:rPr>
            </w:pPr>
            <w:r w:rsidRPr="008F15D7">
              <w:rPr>
                <w:shd w:val="pct15" w:color="auto" w:fill="FFFFFF"/>
              </w:rPr>
              <w:t>69</w:t>
            </w:r>
          </w:p>
        </w:tc>
        <w:tc>
          <w:tcPr>
            <w:tcW w:w="579" w:type="dxa"/>
          </w:tcPr>
          <w:p w14:paraId="02650F8A" w14:textId="77777777" w:rsidR="00943B03" w:rsidRPr="008F15D7" w:rsidRDefault="00943B03" w:rsidP="00943B03">
            <w:pPr>
              <w:pStyle w:val="Tabletext"/>
            </w:pPr>
            <w:r w:rsidRPr="008F15D7">
              <w:t>3</w:t>
            </w:r>
          </w:p>
        </w:tc>
        <w:tc>
          <w:tcPr>
            <w:tcW w:w="1055" w:type="dxa"/>
          </w:tcPr>
          <w:p w14:paraId="7A11C878" w14:textId="77777777" w:rsidR="00943B03" w:rsidRPr="008F15D7" w:rsidRDefault="00943B03" w:rsidP="00943B03">
            <w:pPr>
              <w:pStyle w:val="Tabletext"/>
              <w:rPr>
                <w:shd w:val="pct15" w:color="auto" w:fill="FFFFFF"/>
              </w:rPr>
            </w:pPr>
            <w:r w:rsidRPr="008F15D7">
              <w:rPr>
                <w:shd w:val="pct15" w:color="auto" w:fill="FFFFFF"/>
              </w:rPr>
              <w:t>36</w:t>
            </w:r>
          </w:p>
        </w:tc>
      </w:tr>
      <w:tr w:rsidR="00BD7019" w:rsidRPr="008F15D7" w14:paraId="6E2E09B7" w14:textId="77777777" w:rsidTr="00BD7019">
        <w:trPr>
          <w:trHeight w:hRule="exact" w:val="307"/>
        </w:trPr>
        <w:tc>
          <w:tcPr>
            <w:tcW w:w="1276" w:type="dxa"/>
          </w:tcPr>
          <w:p w14:paraId="3BA0BC26" w14:textId="77777777" w:rsidR="00943B03" w:rsidRPr="008F15D7" w:rsidRDefault="00943B03" w:rsidP="00943B03">
            <w:pPr>
              <w:pStyle w:val="Tabletext"/>
            </w:pPr>
            <w:r w:rsidRPr="008F15D7">
              <w:t>17:48</w:t>
            </w:r>
          </w:p>
        </w:tc>
        <w:tc>
          <w:tcPr>
            <w:tcW w:w="1362" w:type="dxa"/>
          </w:tcPr>
          <w:p w14:paraId="205ED9F8" w14:textId="77777777" w:rsidR="00943B03" w:rsidRPr="008F15D7" w:rsidRDefault="00943B03" w:rsidP="00943B03">
            <w:pPr>
              <w:pStyle w:val="Tabletext"/>
            </w:pPr>
            <w:r w:rsidRPr="008F15D7">
              <w:t>55</w:t>
            </w:r>
          </w:p>
        </w:tc>
        <w:tc>
          <w:tcPr>
            <w:tcW w:w="0" w:type="auto"/>
          </w:tcPr>
          <w:p w14:paraId="71DCC29A" w14:textId="77777777" w:rsidR="00943B03" w:rsidRPr="008F15D7" w:rsidRDefault="00943B03" w:rsidP="00943B03">
            <w:pPr>
              <w:pStyle w:val="Tabletext"/>
            </w:pPr>
            <w:r w:rsidRPr="008F15D7">
              <w:t>56</w:t>
            </w:r>
          </w:p>
        </w:tc>
        <w:tc>
          <w:tcPr>
            <w:tcW w:w="1376" w:type="dxa"/>
          </w:tcPr>
          <w:p w14:paraId="3D228109" w14:textId="77777777" w:rsidR="00943B03" w:rsidRPr="008F15D7" w:rsidRDefault="00943B03" w:rsidP="00943B03">
            <w:pPr>
              <w:pStyle w:val="Tabletext"/>
            </w:pPr>
            <w:r w:rsidRPr="008F15D7">
              <w:t>28</w:t>
            </w:r>
          </w:p>
        </w:tc>
        <w:tc>
          <w:tcPr>
            <w:tcW w:w="558" w:type="dxa"/>
          </w:tcPr>
          <w:p w14:paraId="6FBD101B" w14:textId="77777777" w:rsidR="00943B03" w:rsidRPr="008F15D7" w:rsidRDefault="00943B03" w:rsidP="00943B03">
            <w:pPr>
              <w:pStyle w:val="Tabletext"/>
            </w:pPr>
            <w:r w:rsidRPr="008F15D7">
              <w:t>3</w:t>
            </w:r>
          </w:p>
        </w:tc>
        <w:tc>
          <w:tcPr>
            <w:tcW w:w="986" w:type="dxa"/>
          </w:tcPr>
          <w:p w14:paraId="431FD3D8" w14:textId="77777777" w:rsidR="00943B03" w:rsidRPr="008F15D7" w:rsidRDefault="00943B03" w:rsidP="00943B03">
            <w:pPr>
              <w:pStyle w:val="Tabletext"/>
              <w:rPr>
                <w:shd w:val="pct15" w:color="auto" w:fill="FFFFFF"/>
              </w:rPr>
            </w:pPr>
            <w:r w:rsidRPr="008F15D7">
              <w:rPr>
                <w:shd w:val="pct15" w:color="auto" w:fill="FFFFFF"/>
              </w:rPr>
              <w:t>28</w:t>
            </w:r>
          </w:p>
        </w:tc>
        <w:tc>
          <w:tcPr>
            <w:tcW w:w="657" w:type="dxa"/>
          </w:tcPr>
          <w:p w14:paraId="370EDF02" w14:textId="77777777" w:rsidR="00943B03" w:rsidRPr="008F15D7" w:rsidRDefault="00943B03" w:rsidP="00943B03">
            <w:pPr>
              <w:pStyle w:val="Tabletext"/>
            </w:pPr>
            <w:r w:rsidRPr="008F15D7">
              <w:t>&lt;1</w:t>
            </w:r>
          </w:p>
        </w:tc>
        <w:tc>
          <w:tcPr>
            <w:tcW w:w="934" w:type="dxa"/>
          </w:tcPr>
          <w:p w14:paraId="508E2BE3" w14:textId="77777777" w:rsidR="00943B03" w:rsidRPr="008F15D7" w:rsidRDefault="00943B03" w:rsidP="00943B03">
            <w:pPr>
              <w:pStyle w:val="Tabletext"/>
              <w:rPr>
                <w:shd w:val="pct15" w:color="auto" w:fill="FFFFFF"/>
              </w:rPr>
            </w:pPr>
            <w:r w:rsidRPr="008F15D7">
              <w:rPr>
                <w:shd w:val="pct15" w:color="auto" w:fill="FFFFFF"/>
              </w:rPr>
              <w:t>55</w:t>
            </w:r>
          </w:p>
        </w:tc>
        <w:tc>
          <w:tcPr>
            <w:tcW w:w="579" w:type="dxa"/>
          </w:tcPr>
          <w:p w14:paraId="79368D56" w14:textId="77777777" w:rsidR="00943B03" w:rsidRPr="008F15D7" w:rsidRDefault="00943B03" w:rsidP="00943B03">
            <w:pPr>
              <w:pStyle w:val="Tabletext"/>
            </w:pPr>
            <w:r w:rsidRPr="008F15D7">
              <w:t>3</w:t>
            </w:r>
          </w:p>
        </w:tc>
        <w:tc>
          <w:tcPr>
            <w:tcW w:w="1055" w:type="dxa"/>
          </w:tcPr>
          <w:p w14:paraId="3CD90F55" w14:textId="77777777" w:rsidR="00943B03" w:rsidRPr="008F15D7" w:rsidRDefault="00943B03" w:rsidP="00943B03">
            <w:pPr>
              <w:pStyle w:val="Tabletext"/>
              <w:rPr>
                <w:shd w:val="pct15" w:color="auto" w:fill="FFFFFF"/>
              </w:rPr>
            </w:pPr>
            <w:r w:rsidRPr="008F15D7">
              <w:rPr>
                <w:shd w:val="pct15" w:color="auto" w:fill="FFFFFF"/>
              </w:rPr>
              <w:t>28</w:t>
            </w:r>
          </w:p>
        </w:tc>
      </w:tr>
      <w:tr w:rsidR="00BD7019" w:rsidRPr="008F15D7" w14:paraId="6846C190" w14:textId="77777777" w:rsidTr="00BD7019">
        <w:trPr>
          <w:trHeight w:hRule="exact" w:val="307"/>
        </w:trPr>
        <w:tc>
          <w:tcPr>
            <w:tcW w:w="1276" w:type="dxa"/>
          </w:tcPr>
          <w:p w14:paraId="7737A983" w14:textId="77777777" w:rsidR="00943B03" w:rsidRPr="008F15D7" w:rsidRDefault="00943B03" w:rsidP="00943B03">
            <w:pPr>
              <w:pStyle w:val="Tabletext"/>
            </w:pPr>
            <w:r w:rsidRPr="008F15D7">
              <w:t>17:49</w:t>
            </w:r>
          </w:p>
        </w:tc>
        <w:tc>
          <w:tcPr>
            <w:tcW w:w="1362" w:type="dxa"/>
          </w:tcPr>
          <w:p w14:paraId="2D6F067E" w14:textId="77777777" w:rsidR="00943B03" w:rsidRPr="008F15D7" w:rsidRDefault="00943B03" w:rsidP="00943B03">
            <w:pPr>
              <w:pStyle w:val="Tabletext"/>
            </w:pPr>
            <w:r w:rsidRPr="008F15D7">
              <w:t>45</w:t>
            </w:r>
          </w:p>
        </w:tc>
        <w:tc>
          <w:tcPr>
            <w:tcW w:w="0" w:type="auto"/>
          </w:tcPr>
          <w:p w14:paraId="1758EC03" w14:textId="77777777" w:rsidR="00943B03" w:rsidRPr="008F15D7" w:rsidRDefault="00943B03" w:rsidP="00943B03">
            <w:pPr>
              <w:pStyle w:val="Tabletext"/>
            </w:pPr>
            <w:r w:rsidRPr="008F15D7">
              <w:t>45</w:t>
            </w:r>
          </w:p>
        </w:tc>
        <w:tc>
          <w:tcPr>
            <w:tcW w:w="1376" w:type="dxa"/>
          </w:tcPr>
          <w:p w14:paraId="4962F991" w14:textId="77777777" w:rsidR="00943B03" w:rsidRPr="008F15D7" w:rsidRDefault="00943B03" w:rsidP="00943B03">
            <w:pPr>
              <w:pStyle w:val="Tabletext"/>
            </w:pPr>
            <w:r w:rsidRPr="008F15D7">
              <w:t>22</w:t>
            </w:r>
          </w:p>
        </w:tc>
        <w:tc>
          <w:tcPr>
            <w:tcW w:w="558" w:type="dxa"/>
          </w:tcPr>
          <w:p w14:paraId="750D1EA4" w14:textId="77777777" w:rsidR="00943B03" w:rsidRPr="008F15D7" w:rsidRDefault="00943B03" w:rsidP="00943B03">
            <w:pPr>
              <w:pStyle w:val="Tabletext"/>
            </w:pPr>
            <w:r w:rsidRPr="008F15D7">
              <w:t>4</w:t>
            </w:r>
          </w:p>
        </w:tc>
        <w:tc>
          <w:tcPr>
            <w:tcW w:w="986" w:type="dxa"/>
          </w:tcPr>
          <w:p w14:paraId="135D7A28" w14:textId="77777777" w:rsidR="00943B03" w:rsidRPr="008F15D7" w:rsidRDefault="00943B03" w:rsidP="00943B03">
            <w:pPr>
              <w:pStyle w:val="Tabletext"/>
              <w:rPr>
                <w:shd w:val="pct15" w:color="auto" w:fill="FFFFFF"/>
              </w:rPr>
            </w:pPr>
            <w:r w:rsidRPr="008F15D7">
              <w:rPr>
                <w:shd w:val="pct15" w:color="auto" w:fill="FFFFFF"/>
              </w:rPr>
              <w:t>22</w:t>
            </w:r>
          </w:p>
        </w:tc>
        <w:tc>
          <w:tcPr>
            <w:tcW w:w="657" w:type="dxa"/>
          </w:tcPr>
          <w:p w14:paraId="04241EAF" w14:textId="77777777" w:rsidR="00943B03" w:rsidRPr="008F15D7" w:rsidRDefault="00943B03" w:rsidP="00943B03">
            <w:pPr>
              <w:pStyle w:val="Tabletext"/>
            </w:pPr>
            <w:r w:rsidRPr="008F15D7">
              <w:t>&lt;1</w:t>
            </w:r>
          </w:p>
        </w:tc>
        <w:tc>
          <w:tcPr>
            <w:tcW w:w="934" w:type="dxa"/>
          </w:tcPr>
          <w:p w14:paraId="78B9E45B" w14:textId="77777777" w:rsidR="00943B03" w:rsidRPr="008F15D7" w:rsidRDefault="00943B03" w:rsidP="00943B03">
            <w:pPr>
              <w:pStyle w:val="Tabletext"/>
              <w:rPr>
                <w:shd w:val="pct15" w:color="auto" w:fill="FFFFFF"/>
              </w:rPr>
            </w:pPr>
            <w:r w:rsidRPr="008F15D7">
              <w:rPr>
                <w:shd w:val="pct15" w:color="auto" w:fill="FFFFFF"/>
              </w:rPr>
              <w:t>45</w:t>
            </w:r>
          </w:p>
        </w:tc>
        <w:tc>
          <w:tcPr>
            <w:tcW w:w="579" w:type="dxa"/>
          </w:tcPr>
          <w:p w14:paraId="0E7A6D86" w14:textId="77777777" w:rsidR="00943B03" w:rsidRPr="008F15D7" w:rsidRDefault="00943B03" w:rsidP="00943B03">
            <w:pPr>
              <w:pStyle w:val="Tabletext"/>
            </w:pPr>
            <w:r w:rsidRPr="008F15D7">
              <w:t>4</w:t>
            </w:r>
          </w:p>
        </w:tc>
        <w:tc>
          <w:tcPr>
            <w:tcW w:w="1055" w:type="dxa"/>
          </w:tcPr>
          <w:p w14:paraId="09C867E7" w14:textId="77777777" w:rsidR="00943B03" w:rsidRPr="008F15D7" w:rsidRDefault="00943B03" w:rsidP="00943B03">
            <w:pPr>
              <w:pStyle w:val="Tabletext"/>
              <w:rPr>
                <w:shd w:val="pct15" w:color="auto" w:fill="FFFFFF"/>
              </w:rPr>
            </w:pPr>
            <w:r w:rsidRPr="008F15D7">
              <w:rPr>
                <w:shd w:val="pct15" w:color="auto" w:fill="FFFFFF"/>
              </w:rPr>
              <w:t>22</w:t>
            </w:r>
          </w:p>
        </w:tc>
      </w:tr>
      <w:tr w:rsidR="00BD7019" w:rsidRPr="008F15D7" w14:paraId="1A02E71B" w14:textId="77777777" w:rsidTr="00BD7019">
        <w:trPr>
          <w:trHeight w:hRule="exact" w:val="307"/>
        </w:trPr>
        <w:tc>
          <w:tcPr>
            <w:tcW w:w="1276" w:type="dxa"/>
          </w:tcPr>
          <w:p w14:paraId="7D7C9770" w14:textId="77777777" w:rsidR="00943B03" w:rsidRPr="008F15D7" w:rsidRDefault="00943B03" w:rsidP="00943B03">
            <w:pPr>
              <w:pStyle w:val="Tabletext"/>
            </w:pPr>
            <w:r w:rsidRPr="008F15D7">
              <w:t>17:50</w:t>
            </w:r>
          </w:p>
        </w:tc>
        <w:tc>
          <w:tcPr>
            <w:tcW w:w="1362" w:type="dxa"/>
          </w:tcPr>
          <w:p w14:paraId="2FCA93A2" w14:textId="77777777" w:rsidR="00943B03" w:rsidRPr="008F15D7" w:rsidRDefault="00943B03" w:rsidP="00943B03">
            <w:pPr>
              <w:pStyle w:val="Tabletext"/>
            </w:pPr>
            <w:r w:rsidRPr="008F15D7">
              <w:t>35</w:t>
            </w:r>
          </w:p>
        </w:tc>
        <w:tc>
          <w:tcPr>
            <w:tcW w:w="0" w:type="auto"/>
          </w:tcPr>
          <w:p w14:paraId="098E6FB8" w14:textId="77777777" w:rsidR="00943B03" w:rsidRPr="008F15D7" w:rsidRDefault="00943B03" w:rsidP="00943B03">
            <w:pPr>
              <w:pStyle w:val="Tabletext"/>
            </w:pPr>
            <w:r w:rsidRPr="008F15D7">
              <w:t>36</w:t>
            </w:r>
          </w:p>
        </w:tc>
        <w:tc>
          <w:tcPr>
            <w:tcW w:w="1376" w:type="dxa"/>
          </w:tcPr>
          <w:p w14:paraId="38608C5C" w14:textId="77777777" w:rsidR="00943B03" w:rsidRPr="008F15D7" w:rsidRDefault="00943B03" w:rsidP="00943B03">
            <w:pPr>
              <w:pStyle w:val="Tabletext"/>
            </w:pPr>
            <w:r w:rsidRPr="008F15D7">
              <w:t>19</w:t>
            </w:r>
          </w:p>
        </w:tc>
        <w:tc>
          <w:tcPr>
            <w:tcW w:w="1544" w:type="dxa"/>
            <w:gridSpan w:val="2"/>
          </w:tcPr>
          <w:p w14:paraId="6AF566D5" w14:textId="77777777" w:rsidR="00943B03" w:rsidRPr="008F15D7" w:rsidRDefault="00943B03" w:rsidP="00943B03">
            <w:pPr>
              <w:pStyle w:val="Tabletext"/>
            </w:pPr>
          </w:p>
        </w:tc>
        <w:tc>
          <w:tcPr>
            <w:tcW w:w="657" w:type="dxa"/>
          </w:tcPr>
          <w:p w14:paraId="6376E92C" w14:textId="77777777" w:rsidR="00943B03" w:rsidRPr="008F15D7" w:rsidRDefault="00943B03" w:rsidP="00943B03">
            <w:pPr>
              <w:pStyle w:val="Tabletext"/>
            </w:pPr>
            <w:r w:rsidRPr="008F15D7">
              <w:t>&lt;1</w:t>
            </w:r>
          </w:p>
        </w:tc>
        <w:tc>
          <w:tcPr>
            <w:tcW w:w="934" w:type="dxa"/>
          </w:tcPr>
          <w:p w14:paraId="63DC171F" w14:textId="77777777" w:rsidR="00943B03" w:rsidRPr="008F15D7" w:rsidRDefault="00943B03" w:rsidP="00943B03">
            <w:pPr>
              <w:pStyle w:val="Tabletext"/>
            </w:pPr>
            <w:r w:rsidRPr="008F15D7">
              <w:t>36</w:t>
            </w:r>
          </w:p>
        </w:tc>
        <w:tc>
          <w:tcPr>
            <w:tcW w:w="1634" w:type="dxa"/>
            <w:gridSpan w:val="2"/>
          </w:tcPr>
          <w:p w14:paraId="0D6FEDCF" w14:textId="77777777" w:rsidR="00943B03" w:rsidRPr="008F15D7" w:rsidRDefault="00943B03" w:rsidP="00943B03">
            <w:pPr>
              <w:pStyle w:val="Tabletext"/>
            </w:pPr>
          </w:p>
        </w:tc>
      </w:tr>
      <w:tr w:rsidR="00BD7019" w:rsidRPr="008F15D7" w14:paraId="61CF9E45" w14:textId="77777777" w:rsidTr="00BD7019">
        <w:trPr>
          <w:trHeight w:hRule="exact" w:val="307"/>
        </w:trPr>
        <w:tc>
          <w:tcPr>
            <w:tcW w:w="1276" w:type="dxa"/>
          </w:tcPr>
          <w:p w14:paraId="7C68C687" w14:textId="77777777" w:rsidR="00943B03" w:rsidRPr="008F15D7" w:rsidRDefault="00943B03" w:rsidP="00943B03">
            <w:pPr>
              <w:pStyle w:val="Tabletext"/>
            </w:pPr>
            <w:r w:rsidRPr="008F15D7">
              <w:t>17:51</w:t>
            </w:r>
          </w:p>
        </w:tc>
        <w:tc>
          <w:tcPr>
            <w:tcW w:w="1362" w:type="dxa"/>
          </w:tcPr>
          <w:p w14:paraId="5A95336F" w14:textId="77777777" w:rsidR="00943B03" w:rsidRPr="008F15D7" w:rsidRDefault="00943B03" w:rsidP="00943B03">
            <w:pPr>
              <w:pStyle w:val="Tabletext"/>
            </w:pPr>
            <w:r w:rsidRPr="008F15D7">
              <w:t>28</w:t>
            </w:r>
          </w:p>
        </w:tc>
        <w:tc>
          <w:tcPr>
            <w:tcW w:w="0" w:type="auto"/>
          </w:tcPr>
          <w:p w14:paraId="28E3160C" w14:textId="77777777" w:rsidR="00943B03" w:rsidRPr="008F15D7" w:rsidRDefault="00943B03" w:rsidP="00943B03">
            <w:pPr>
              <w:pStyle w:val="Tabletext"/>
            </w:pPr>
            <w:r w:rsidRPr="008F15D7">
              <w:t>29</w:t>
            </w:r>
          </w:p>
        </w:tc>
        <w:tc>
          <w:tcPr>
            <w:tcW w:w="1376" w:type="dxa"/>
          </w:tcPr>
          <w:p w14:paraId="2AD19357" w14:textId="77777777" w:rsidR="00943B03" w:rsidRPr="008F15D7" w:rsidRDefault="00943B03" w:rsidP="00943B03">
            <w:pPr>
              <w:pStyle w:val="Tabletext"/>
            </w:pPr>
            <w:r w:rsidRPr="008F15D7">
              <w:t>17</w:t>
            </w:r>
          </w:p>
        </w:tc>
        <w:tc>
          <w:tcPr>
            <w:tcW w:w="1544" w:type="dxa"/>
            <w:gridSpan w:val="2"/>
          </w:tcPr>
          <w:p w14:paraId="450E474C" w14:textId="77777777" w:rsidR="00943B03" w:rsidRPr="008F15D7" w:rsidRDefault="00943B03" w:rsidP="00943B03">
            <w:pPr>
              <w:pStyle w:val="Tabletext"/>
            </w:pPr>
          </w:p>
        </w:tc>
        <w:tc>
          <w:tcPr>
            <w:tcW w:w="657" w:type="dxa"/>
          </w:tcPr>
          <w:p w14:paraId="4FD20E84" w14:textId="77777777" w:rsidR="00943B03" w:rsidRPr="008F15D7" w:rsidRDefault="00943B03" w:rsidP="00943B03">
            <w:pPr>
              <w:pStyle w:val="Tabletext"/>
            </w:pPr>
            <w:r w:rsidRPr="008F15D7">
              <w:t>&lt;1</w:t>
            </w:r>
          </w:p>
        </w:tc>
        <w:tc>
          <w:tcPr>
            <w:tcW w:w="934" w:type="dxa"/>
          </w:tcPr>
          <w:p w14:paraId="4883CAF9" w14:textId="77777777" w:rsidR="00943B03" w:rsidRPr="008F15D7" w:rsidRDefault="00943B03" w:rsidP="00943B03">
            <w:pPr>
              <w:pStyle w:val="Tabletext"/>
            </w:pPr>
            <w:r w:rsidRPr="008F15D7">
              <w:t>29</w:t>
            </w:r>
          </w:p>
        </w:tc>
        <w:tc>
          <w:tcPr>
            <w:tcW w:w="1634" w:type="dxa"/>
            <w:gridSpan w:val="2"/>
          </w:tcPr>
          <w:p w14:paraId="030E9751" w14:textId="77777777" w:rsidR="00943B03" w:rsidRPr="008F15D7" w:rsidRDefault="00943B03" w:rsidP="00943B03">
            <w:pPr>
              <w:pStyle w:val="Tabletext"/>
            </w:pPr>
          </w:p>
        </w:tc>
      </w:tr>
      <w:tr w:rsidR="00BD7019" w:rsidRPr="008F15D7" w14:paraId="0A5BD590" w14:textId="77777777" w:rsidTr="00BD7019">
        <w:trPr>
          <w:trHeight w:hRule="exact" w:val="307"/>
        </w:trPr>
        <w:tc>
          <w:tcPr>
            <w:tcW w:w="1276" w:type="dxa"/>
          </w:tcPr>
          <w:p w14:paraId="74F79E79" w14:textId="77777777" w:rsidR="00943B03" w:rsidRPr="008F15D7" w:rsidRDefault="00943B03" w:rsidP="00943B03">
            <w:pPr>
              <w:pStyle w:val="Tabletext"/>
            </w:pPr>
            <w:r w:rsidRPr="008F15D7">
              <w:t>17:52</w:t>
            </w:r>
          </w:p>
        </w:tc>
        <w:tc>
          <w:tcPr>
            <w:tcW w:w="1362" w:type="dxa"/>
          </w:tcPr>
          <w:p w14:paraId="5A877DE5" w14:textId="77777777" w:rsidR="00943B03" w:rsidRPr="008F15D7" w:rsidRDefault="00943B03" w:rsidP="00943B03">
            <w:pPr>
              <w:pStyle w:val="Tabletext"/>
            </w:pPr>
            <w:r w:rsidRPr="008F15D7">
              <w:t>26</w:t>
            </w:r>
          </w:p>
        </w:tc>
        <w:tc>
          <w:tcPr>
            <w:tcW w:w="0" w:type="auto"/>
          </w:tcPr>
          <w:p w14:paraId="1AF59070" w14:textId="77777777" w:rsidR="00943B03" w:rsidRPr="008F15D7" w:rsidRDefault="00943B03" w:rsidP="00943B03">
            <w:pPr>
              <w:pStyle w:val="Tabletext"/>
            </w:pPr>
            <w:r w:rsidRPr="008F15D7">
              <w:t>26</w:t>
            </w:r>
          </w:p>
        </w:tc>
        <w:tc>
          <w:tcPr>
            <w:tcW w:w="1376" w:type="dxa"/>
          </w:tcPr>
          <w:p w14:paraId="59B2CEC9" w14:textId="77777777" w:rsidR="00943B03" w:rsidRPr="008F15D7" w:rsidRDefault="00943B03" w:rsidP="00943B03">
            <w:pPr>
              <w:pStyle w:val="Tabletext"/>
            </w:pPr>
            <w:r w:rsidRPr="008F15D7">
              <w:t>16</w:t>
            </w:r>
          </w:p>
        </w:tc>
        <w:tc>
          <w:tcPr>
            <w:tcW w:w="1544" w:type="dxa"/>
            <w:gridSpan w:val="2"/>
          </w:tcPr>
          <w:p w14:paraId="3BB3D467" w14:textId="77777777" w:rsidR="00943B03" w:rsidRPr="008F15D7" w:rsidRDefault="00943B03" w:rsidP="00943B03">
            <w:pPr>
              <w:pStyle w:val="Tabletext"/>
            </w:pPr>
          </w:p>
        </w:tc>
        <w:tc>
          <w:tcPr>
            <w:tcW w:w="657" w:type="dxa"/>
          </w:tcPr>
          <w:p w14:paraId="7CE85605" w14:textId="77777777" w:rsidR="00943B03" w:rsidRPr="008F15D7" w:rsidRDefault="00943B03" w:rsidP="00943B03">
            <w:pPr>
              <w:pStyle w:val="Tabletext"/>
            </w:pPr>
            <w:r w:rsidRPr="008F15D7">
              <w:t>&lt;1</w:t>
            </w:r>
          </w:p>
        </w:tc>
        <w:tc>
          <w:tcPr>
            <w:tcW w:w="934" w:type="dxa"/>
          </w:tcPr>
          <w:p w14:paraId="7838FF84" w14:textId="77777777" w:rsidR="00943B03" w:rsidRPr="008F15D7" w:rsidRDefault="00943B03" w:rsidP="00943B03">
            <w:pPr>
              <w:pStyle w:val="Tabletext"/>
            </w:pPr>
            <w:r w:rsidRPr="008F15D7">
              <w:t>26</w:t>
            </w:r>
          </w:p>
        </w:tc>
        <w:tc>
          <w:tcPr>
            <w:tcW w:w="1634" w:type="dxa"/>
            <w:gridSpan w:val="2"/>
          </w:tcPr>
          <w:p w14:paraId="3DAF54FA" w14:textId="77777777" w:rsidR="00943B03" w:rsidRPr="008F15D7" w:rsidRDefault="00943B03" w:rsidP="00943B03">
            <w:pPr>
              <w:pStyle w:val="Tabletext"/>
            </w:pPr>
          </w:p>
        </w:tc>
      </w:tr>
      <w:tr w:rsidR="00BD7019" w:rsidRPr="008F15D7" w14:paraId="6FF76721" w14:textId="77777777" w:rsidTr="00BD7019">
        <w:trPr>
          <w:trHeight w:hRule="exact" w:val="307"/>
        </w:trPr>
        <w:tc>
          <w:tcPr>
            <w:tcW w:w="1276" w:type="dxa"/>
          </w:tcPr>
          <w:p w14:paraId="001CA785" w14:textId="77777777" w:rsidR="00943B03" w:rsidRPr="008F15D7" w:rsidRDefault="00943B03" w:rsidP="00943B03">
            <w:pPr>
              <w:pStyle w:val="Tabletext"/>
            </w:pPr>
            <w:r w:rsidRPr="008F15D7">
              <w:t>17:54</w:t>
            </w:r>
          </w:p>
        </w:tc>
        <w:tc>
          <w:tcPr>
            <w:tcW w:w="1362" w:type="dxa"/>
          </w:tcPr>
          <w:p w14:paraId="66534140" w14:textId="77777777" w:rsidR="00943B03" w:rsidRPr="008F15D7" w:rsidRDefault="00943B03" w:rsidP="00943B03">
            <w:pPr>
              <w:pStyle w:val="Tabletext"/>
            </w:pPr>
            <w:r w:rsidRPr="008F15D7">
              <w:t>25</w:t>
            </w:r>
          </w:p>
        </w:tc>
        <w:tc>
          <w:tcPr>
            <w:tcW w:w="0" w:type="auto"/>
          </w:tcPr>
          <w:p w14:paraId="22FB2D56" w14:textId="77777777" w:rsidR="00943B03" w:rsidRPr="008F15D7" w:rsidRDefault="00943B03" w:rsidP="00943B03">
            <w:pPr>
              <w:pStyle w:val="Tabletext"/>
            </w:pPr>
            <w:r w:rsidRPr="008F15D7">
              <w:t>22</w:t>
            </w:r>
          </w:p>
        </w:tc>
        <w:tc>
          <w:tcPr>
            <w:tcW w:w="1376" w:type="dxa"/>
          </w:tcPr>
          <w:p w14:paraId="1907127D" w14:textId="77777777" w:rsidR="00943B03" w:rsidRPr="008F15D7" w:rsidRDefault="00943B03" w:rsidP="00943B03">
            <w:pPr>
              <w:pStyle w:val="Tabletext"/>
            </w:pPr>
            <w:r w:rsidRPr="008F15D7">
              <w:t>14</w:t>
            </w:r>
          </w:p>
        </w:tc>
        <w:tc>
          <w:tcPr>
            <w:tcW w:w="1544" w:type="dxa"/>
            <w:gridSpan w:val="2"/>
          </w:tcPr>
          <w:p w14:paraId="3F5CFB82" w14:textId="77777777" w:rsidR="00943B03" w:rsidRPr="008F15D7" w:rsidRDefault="00943B03" w:rsidP="00943B03">
            <w:pPr>
              <w:pStyle w:val="Tabletext"/>
            </w:pPr>
          </w:p>
        </w:tc>
        <w:tc>
          <w:tcPr>
            <w:tcW w:w="1591" w:type="dxa"/>
            <w:gridSpan w:val="2"/>
          </w:tcPr>
          <w:p w14:paraId="6D29899C" w14:textId="77777777" w:rsidR="00943B03" w:rsidRPr="008F15D7" w:rsidRDefault="00943B03" w:rsidP="00943B03">
            <w:pPr>
              <w:pStyle w:val="Tabletext"/>
            </w:pPr>
          </w:p>
        </w:tc>
        <w:tc>
          <w:tcPr>
            <w:tcW w:w="1634" w:type="dxa"/>
            <w:gridSpan w:val="2"/>
          </w:tcPr>
          <w:p w14:paraId="6D910846" w14:textId="77777777" w:rsidR="00943B03" w:rsidRPr="008F15D7" w:rsidRDefault="00943B03" w:rsidP="00943B03">
            <w:pPr>
              <w:pStyle w:val="Tabletext"/>
            </w:pPr>
          </w:p>
        </w:tc>
      </w:tr>
      <w:tr w:rsidR="00BD7019" w:rsidRPr="008F15D7" w14:paraId="7DADDD55" w14:textId="77777777" w:rsidTr="00BD7019">
        <w:trPr>
          <w:trHeight w:hRule="exact" w:val="307"/>
        </w:trPr>
        <w:tc>
          <w:tcPr>
            <w:tcW w:w="1276" w:type="dxa"/>
          </w:tcPr>
          <w:p w14:paraId="013C4704" w14:textId="77777777" w:rsidR="00943B03" w:rsidRPr="008F15D7" w:rsidRDefault="00943B03" w:rsidP="00943B03">
            <w:pPr>
              <w:pStyle w:val="Tabletext"/>
            </w:pPr>
            <w:r w:rsidRPr="008F15D7">
              <w:t>17:55</w:t>
            </w:r>
          </w:p>
        </w:tc>
        <w:tc>
          <w:tcPr>
            <w:tcW w:w="1362" w:type="dxa"/>
          </w:tcPr>
          <w:p w14:paraId="007D18D5" w14:textId="77777777" w:rsidR="00943B03" w:rsidRPr="008F15D7" w:rsidRDefault="00943B03" w:rsidP="00943B03">
            <w:pPr>
              <w:pStyle w:val="Tabletext"/>
            </w:pPr>
          </w:p>
        </w:tc>
        <w:tc>
          <w:tcPr>
            <w:tcW w:w="0" w:type="auto"/>
          </w:tcPr>
          <w:p w14:paraId="5A2E5595" w14:textId="77777777" w:rsidR="00943B03" w:rsidRPr="008F15D7" w:rsidRDefault="00943B03" w:rsidP="00943B03">
            <w:pPr>
              <w:pStyle w:val="Tabletext"/>
            </w:pPr>
            <w:r w:rsidRPr="008F15D7">
              <w:t>18</w:t>
            </w:r>
          </w:p>
        </w:tc>
        <w:tc>
          <w:tcPr>
            <w:tcW w:w="1376" w:type="dxa"/>
          </w:tcPr>
          <w:p w14:paraId="3E960EEE" w14:textId="77777777" w:rsidR="00943B03" w:rsidRPr="008F15D7" w:rsidRDefault="00943B03" w:rsidP="00943B03">
            <w:pPr>
              <w:pStyle w:val="Tabletext"/>
            </w:pPr>
          </w:p>
        </w:tc>
        <w:tc>
          <w:tcPr>
            <w:tcW w:w="1544" w:type="dxa"/>
            <w:gridSpan w:val="2"/>
          </w:tcPr>
          <w:p w14:paraId="1DC78ADE" w14:textId="77777777" w:rsidR="00943B03" w:rsidRPr="008F15D7" w:rsidRDefault="00943B03" w:rsidP="00943B03">
            <w:pPr>
              <w:pStyle w:val="Tabletext"/>
            </w:pPr>
          </w:p>
        </w:tc>
        <w:tc>
          <w:tcPr>
            <w:tcW w:w="1591" w:type="dxa"/>
            <w:gridSpan w:val="2"/>
          </w:tcPr>
          <w:p w14:paraId="0B27284A" w14:textId="77777777" w:rsidR="00943B03" w:rsidRPr="008F15D7" w:rsidRDefault="00943B03" w:rsidP="00943B03">
            <w:pPr>
              <w:pStyle w:val="Tabletext"/>
            </w:pPr>
          </w:p>
        </w:tc>
        <w:tc>
          <w:tcPr>
            <w:tcW w:w="1634" w:type="dxa"/>
            <w:gridSpan w:val="2"/>
          </w:tcPr>
          <w:p w14:paraId="784156DA" w14:textId="77777777" w:rsidR="00943B03" w:rsidRPr="008F15D7" w:rsidRDefault="00943B03" w:rsidP="00943B03">
            <w:pPr>
              <w:pStyle w:val="Tabletext"/>
            </w:pPr>
          </w:p>
        </w:tc>
      </w:tr>
      <w:tr w:rsidR="00BD7019" w:rsidRPr="008F15D7" w14:paraId="72964082" w14:textId="77777777" w:rsidTr="00BD7019">
        <w:trPr>
          <w:trHeight w:hRule="exact" w:val="307"/>
        </w:trPr>
        <w:tc>
          <w:tcPr>
            <w:tcW w:w="1276" w:type="dxa"/>
          </w:tcPr>
          <w:p w14:paraId="1210F4B3" w14:textId="77777777" w:rsidR="00943B03" w:rsidRPr="008F15D7" w:rsidRDefault="00943B03" w:rsidP="00943B03">
            <w:pPr>
              <w:pStyle w:val="Tabletext"/>
            </w:pPr>
            <w:r w:rsidRPr="008F15D7">
              <w:t>17:56</w:t>
            </w:r>
          </w:p>
        </w:tc>
        <w:tc>
          <w:tcPr>
            <w:tcW w:w="1362" w:type="dxa"/>
          </w:tcPr>
          <w:p w14:paraId="2F884361" w14:textId="77777777" w:rsidR="00943B03" w:rsidRPr="008F15D7" w:rsidRDefault="00943B03" w:rsidP="00943B03">
            <w:pPr>
              <w:pStyle w:val="Tabletext"/>
            </w:pPr>
          </w:p>
        </w:tc>
        <w:tc>
          <w:tcPr>
            <w:tcW w:w="0" w:type="auto"/>
          </w:tcPr>
          <w:p w14:paraId="198DBD9A" w14:textId="77777777" w:rsidR="00943B03" w:rsidRPr="008F15D7" w:rsidRDefault="00943B03" w:rsidP="00943B03">
            <w:pPr>
              <w:pStyle w:val="Tabletext"/>
            </w:pPr>
            <w:r w:rsidRPr="008F15D7">
              <w:t>14</w:t>
            </w:r>
          </w:p>
        </w:tc>
        <w:tc>
          <w:tcPr>
            <w:tcW w:w="1376" w:type="dxa"/>
          </w:tcPr>
          <w:p w14:paraId="6DAF7CDB" w14:textId="77777777" w:rsidR="00943B03" w:rsidRPr="008F15D7" w:rsidRDefault="00943B03" w:rsidP="00943B03">
            <w:pPr>
              <w:pStyle w:val="Tabletext"/>
            </w:pPr>
          </w:p>
        </w:tc>
        <w:tc>
          <w:tcPr>
            <w:tcW w:w="1544" w:type="dxa"/>
            <w:gridSpan w:val="2"/>
          </w:tcPr>
          <w:p w14:paraId="0055DB71" w14:textId="77777777" w:rsidR="00943B03" w:rsidRPr="008F15D7" w:rsidRDefault="00943B03" w:rsidP="00943B03">
            <w:pPr>
              <w:pStyle w:val="Tabletext"/>
            </w:pPr>
          </w:p>
        </w:tc>
        <w:tc>
          <w:tcPr>
            <w:tcW w:w="1591" w:type="dxa"/>
            <w:gridSpan w:val="2"/>
          </w:tcPr>
          <w:p w14:paraId="78D03785" w14:textId="77777777" w:rsidR="00943B03" w:rsidRPr="008F15D7" w:rsidRDefault="00943B03" w:rsidP="00943B03">
            <w:pPr>
              <w:pStyle w:val="Tabletext"/>
            </w:pPr>
          </w:p>
        </w:tc>
        <w:tc>
          <w:tcPr>
            <w:tcW w:w="1634" w:type="dxa"/>
            <w:gridSpan w:val="2"/>
          </w:tcPr>
          <w:p w14:paraId="66EECF5E" w14:textId="77777777" w:rsidR="00943B03" w:rsidRPr="008F15D7" w:rsidRDefault="00943B03" w:rsidP="00943B03">
            <w:pPr>
              <w:pStyle w:val="Tabletext"/>
            </w:pPr>
          </w:p>
        </w:tc>
      </w:tr>
      <w:tr w:rsidR="00BD7019" w:rsidRPr="008F15D7" w14:paraId="77EAE9E1" w14:textId="77777777" w:rsidTr="00BD7019">
        <w:trPr>
          <w:trHeight w:hRule="exact" w:val="307"/>
        </w:trPr>
        <w:tc>
          <w:tcPr>
            <w:tcW w:w="1276" w:type="dxa"/>
          </w:tcPr>
          <w:p w14:paraId="0935A2A2" w14:textId="77777777" w:rsidR="00943B03" w:rsidRPr="008F15D7" w:rsidRDefault="00943B03" w:rsidP="00943B03">
            <w:pPr>
              <w:pStyle w:val="Tabletext"/>
            </w:pPr>
            <w:r w:rsidRPr="008F15D7">
              <w:t>17:57</w:t>
            </w:r>
          </w:p>
        </w:tc>
        <w:tc>
          <w:tcPr>
            <w:tcW w:w="1362" w:type="dxa"/>
          </w:tcPr>
          <w:p w14:paraId="69ACC770" w14:textId="77777777" w:rsidR="00943B03" w:rsidRPr="008F15D7" w:rsidRDefault="00943B03" w:rsidP="00943B03">
            <w:pPr>
              <w:pStyle w:val="Tabletext"/>
            </w:pPr>
          </w:p>
        </w:tc>
        <w:tc>
          <w:tcPr>
            <w:tcW w:w="0" w:type="auto"/>
          </w:tcPr>
          <w:p w14:paraId="246C026F" w14:textId="77777777" w:rsidR="00943B03" w:rsidRPr="008F15D7" w:rsidRDefault="00943B03" w:rsidP="00943B03">
            <w:pPr>
              <w:pStyle w:val="Tabletext"/>
            </w:pPr>
            <w:r w:rsidRPr="008F15D7">
              <w:t>11</w:t>
            </w:r>
          </w:p>
        </w:tc>
        <w:tc>
          <w:tcPr>
            <w:tcW w:w="1376" w:type="dxa"/>
          </w:tcPr>
          <w:p w14:paraId="5EA621A2" w14:textId="77777777" w:rsidR="00943B03" w:rsidRPr="008F15D7" w:rsidRDefault="00943B03" w:rsidP="00943B03">
            <w:pPr>
              <w:pStyle w:val="Tabletext"/>
            </w:pPr>
          </w:p>
        </w:tc>
        <w:tc>
          <w:tcPr>
            <w:tcW w:w="1544" w:type="dxa"/>
            <w:gridSpan w:val="2"/>
          </w:tcPr>
          <w:p w14:paraId="26651E5E" w14:textId="77777777" w:rsidR="00943B03" w:rsidRPr="008F15D7" w:rsidRDefault="00943B03" w:rsidP="00943B03">
            <w:pPr>
              <w:pStyle w:val="Tabletext"/>
            </w:pPr>
          </w:p>
        </w:tc>
        <w:tc>
          <w:tcPr>
            <w:tcW w:w="1591" w:type="dxa"/>
            <w:gridSpan w:val="2"/>
          </w:tcPr>
          <w:p w14:paraId="104ABFD0" w14:textId="77777777" w:rsidR="00943B03" w:rsidRPr="008F15D7" w:rsidRDefault="00943B03" w:rsidP="00943B03">
            <w:pPr>
              <w:pStyle w:val="Tabletext"/>
            </w:pPr>
          </w:p>
        </w:tc>
        <w:tc>
          <w:tcPr>
            <w:tcW w:w="1634" w:type="dxa"/>
            <w:gridSpan w:val="2"/>
          </w:tcPr>
          <w:p w14:paraId="1EAD42DD" w14:textId="77777777" w:rsidR="00943B03" w:rsidRPr="008F15D7" w:rsidRDefault="00943B03" w:rsidP="00943B03">
            <w:pPr>
              <w:pStyle w:val="Tabletext"/>
            </w:pPr>
          </w:p>
        </w:tc>
      </w:tr>
      <w:tr w:rsidR="00BD7019" w:rsidRPr="008F15D7" w14:paraId="2A4D584B" w14:textId="77777777" w:rsidTr="00BD7019">
        <w:trPr>
          <w:trHeight w:hRule="exact" w:val="307"/>
        </w:trPr>
        <w:tc>
          <w:tcPr>
            <w:tcW w:w="1276" w:type="dxa"/>
          </w:tcPr>
          <w:p w14:paraId="0A1B5587" w14:textId="77777777" w:rsidR="00943B03" w:rsidRPr="008F15D7" w:rsidRDefault="00943B03" w:rsidP="00943B03">
            <w:pPr>
              <w:pStyle w:val="Tabletext"/>
            </w:pPr>
            <w:r w:rsidRPr="008F15D7">
              <w:t>17:58</w:t>
            </w:r>
          </w:p>
        </w:tc>
        <w:tc>
          <w:tcPr>
            <w:tcW w:w="1362" w:type="dxa"/>
          </w:tcPr>
          <w:p w14:paraId="55ACC806" w14:textId="77777777" w:rsidR="00943B03" w:rsidRPr="008F15D7" w:rsidRDefault="00943B03" w:rsidP="00943B03">
            <w:pPr>
              <w:pStyle w:val="Tabletext"/>
            </w:pPr>
          </w:p>
        </w:tc>
        <w:tc>
          <w:tcPr>
            <w:tcW w:w="0" w:type="auto"/>
          </w:tcPr>
          <w:p w14:paraId="60827FEB" w14:textId="77777777" w:rsidR="00943B03" w:rsidRPr="008F15D7" w:rsidRDefault="00943B03" w:rsidP="00943B03">
            <w:pPr>
              <w:pStyle w:val="Tabletext"/>
            </w:pPr>
            <w:r w:rsidRPr="008F15D7">
              <w:t>8</w:t>
            </w:r>
          </w:p>
        </w:tc>
        <w:tc>
          <w:tcPr>
            <w:tcW w:w="1376" w:type="dxa"/>
          </w:tcPr>
          <w:p w14:paraId="0972503D" w14:textId="77777777" w:rsidR="00943B03" w:rsidRPr="008F15D7" w:rsidRDefault="00943B03" w:rsidP="00943B03">
            <w:pPr>
              <w:pStyle w:val="Tabletext"/>
            </w:pPr>
          </w:p>
        </w:tc>
        <w:tc>
          <w:tcPr>
            <w:tcW w:w="1544" w:type="dxa"/>
            <w:gridSpan w:val="2"/>
          </w:tcPr>
          <w:p w14:paraId="017CDCED" w14:textId="77777777" w:rsidR="00943B03" w:rsidRPr="008F15D7" w:rsidRDefault="00943B03" w:rsidP="00943B03">
            <w:pPr>
              <w:pStyle w:val="Tabletext"/>
            </w:pPr>
          </w:p>
        </w:tc>
        <w:tc>
          <w:tcPr>
            <w:tcW w:w="1591" w:type="dxa"/>
            <w:gridSpan w:val="2"/>
          </w:tcPr>
          <w:p w14:paraId="2E341C62" w14:textId="77777777" w:rsidR="00943B03" w:rsidRPr="008F15D7" w:rsidRDefault="00943B03" w:rsidP="00943B03">
            <w:pPr>
              <w:pStyle w:val="Tabletext"/>
            </w:pPr>
          </w:p>
        </w:tc>
        <w:tc>
          <w:tcPr>
            <w:tcW w:w="1634" w:type="dxa"/>
            <w:gridSpan w:val="2"/>
          </w:tcPr>
          <w:p w14:paraId="20319C7E" w14:textId="77777777" w:rsidR="00943B03" w:rsidRPr="008F15D7" w:rsidRDefault="00943B03" w:rsidP="00943B03">
            <w:pPr>
              <w:pStyle w:val="Tabletext"/>
            </w:pPr>
          </w:p>
        </w:tc>
      </w:tr>
      <w:tr w:rsidR="00BD7019" w:rsidRPr="008F15D7" w14:paraId="0A795670" w14:textId="77777777" w:rsidTr="00BD7019">
        <w:trPr>
          <w:trHeight w:hRule="exact" w:val="307"/>
        </w:trPr>
        <w:tc>
          <w:tcPr>
            <w:tcW w:w="1276" w:type="dxa"/>
          </w:tcPr>
          <w:p w14:paraId="7440EE27" w14:textId="77777777" w:rsidR="00943B03" w:rsidRPr="008F15D7" w:rsidRDefault="00943B03" w:rsidP="00943B03">
            <w:pPr>
              <w:pStyle w:val="Tabletext"/>
            </w:pPr>
            <w:r w:rsidRPr="008F15D7">
              <w:t>17:59</w:t>
            </w:r>
          </w:p>
        </w:tc>
        <w:tc>
          <w:tcPr>
            <w:tcW w:w="1362" w:type="dxa"/>
          </w:tcPr>
          <w:p w14:paraId="79FD3980" w14:textId="77777777" w:rsidR="00943B03" w:rsidRPr="008F15D7" w:rsidRDefault="00943B03" w:rsidP="00943B03">
            <w:pPr>
              <w:pStyle w:val="Tabletext"/>
            </w:pPr>
          </w:p>
        </w:tc>
        <w:tc>
          <w:tcPr>
            <w:tcW w:w="0" w:type="auto"/>
          </w:tcPr>
          <w:p w14:paraId="0293D851" w14:textId="77777777" w:rsidR="00943B03" w:rsidRPr="008F15D7" w:rsidRDefault="00943B03" w:rsidP="00943B03">
            <w:pPr>
              <w:pStyle w:val="Tabletext"/>
            </w:pPr>
            <w:r w:rsidRPr="008F15D7">
              <w:t>6</w:t>
            </w:r>
          </w:p>
        </w:tc>
        <w:tc>
          <w:tcPr>
            <w:tcW w:w="1376" w:type="dxa"/>
          </w:tcPr>
          <w:p w14:paraId="7CDE55CB" w14:textId="77777777" w:rsidR="00943B03" w:rsidRPr="008F15D7" w:rsidRDefault="00943B03" w:rsidP="00943B03">
            <w:pPr>
              <w:pStyle w:val="Tabletext"/>
            </w:pPr>
          </w:p>
        </w:tc>
        <w:tc>
          <w:tcPr>
            <w:tcW w:w="1544" w:type="dxa"/>
            <w:gridSpan w:val="2"/>
          </w:tcPr>
          <w:p w14:paraId="788E39B1" w14:textId="77777777" w:rsidR="00943B03" w:rsidRPr="008F15D7" w:rsidRDefault="00943B03" w:rsidP="00943B03">
            <w:pPr>
              <w:pStyle w:val="Tabletext"/>
            </w:pPr>
          </w:p>
        </w:tc>
        <w:tc>
          <w:tcPr>
            <w:tcW w:w="1591" w:type="dxa"/>
            <w:gridSpan w:val="2"/>
          </w:tcPr>
          <w:p w14:paraId="03483045" w14:textId="77777777" w:rsidR="00943B03" w:rsidRPr="008F15D7" w:rsidRDefault="00943B03" w:rsidP="00943B03">
            <w:pPr>
              <w:pStyle w:val="Tabletext"/>
            </w:pPr>
          </w:p>
        </w:tc>
        <w:tc>
          <w:tcPr>
            <w:tcW w:w="1634" w:type="dxa"/>
            <w:gridSpan w:val="2"/>
          </w:tcPr>
          <w:p w14:paraId="03706903" w14:textId="77777777" w:rsidR="00943B03" w:rsidRPr="008F15D7" w:rsidRDefault="00943B03" w:rsidP="00943B03">
            <w:pPr>
              <w:pStyle w:val="Tabletext"/>
            </w:pPr>
          </w:p>
        </w:tc>
      </w:tr>
      <w:tr w:rsidR="00BD7019" w:rsidRPr="008F15D7" w14:paraId="37325D97" w14:textId="77777777" w:rsidTr="00BD7019">
        <w:trPr>
          <w:trHeight w:hRule="exact" w:val="307"/>
        </w:trPr>
        <w:tc>
          <w:tcPr>
            <w:tcW w:w="1276" w:type="dxa"/>
          </w:tcPr>
          <w:p w14:paraId="6BF5AF96" w14:textId="77777777" w:rsidR="00943B03" w:rsidRPr="008F15D7" w:rsidRDefault="00943B03" w:rsidP="00943B03">
            <w:pPr>
              <w:pStyle w:val="Tabletext"/>
            </w:pPr>
            <w:r w:rsidRPr="008F15D7">
              <w:t>18:00</w:t>
            </w:r>
          </w:p>
        </w:tc>
        <w:tc>
          <w:tcPr>
            <w:tcW w:w="1362" w:type="dxa"/>
          </w:tcPr>
          <w:p w14:paraId="4B5E052E" w14:textId="77777777" w:rsidR="00943B03" w:rsidRPr="008F15D7" w:rsidRDefault="00943B03" w:rsidP="00943B03">
            <w:pPr>
              <w:pStyle w:val="Tabletext"/>
            </w:pPr>
          </w:p>
        </w:tc>
        <w:tc>
          <w:tcPr>
            <w:tcW w:w="0" w:type="auto"/>
          </w:tcPr>
          <w:p w14:paraId="70F99A0A" w14:textId="77777777" w:rsidR="00943B03" w:rsidRPr="008F15D7" w:rsidRDefault="00943B03" w:rsidP="00943B03">
            <w:pPr>
              <w:pStyle w:val="Tabletext"/>
            </w:pPr>
            <w:r w:rsidRPr="008F15D7">
              <w:t>4</w:t>
            </w:r>
          </w:p>
        </w:tc>
        <w:tc>
          <w:tcPr>
            <w:tcW w:w="1376" w:type="dxa"/>
          </w:tcPr>
          <w:p w14:paraId="329753CA" w14:textId="77777777" w:rsidR="00943B03" w:rsidRPr="008F15D7" w:rsidRDefault="00943B03" w:rsidP="00943B03">
            <w:pPr>
              <w:pStyle w:val="Tabletext"/>
            </w:pPr>
          </w:p>
        </w:tc>
        <w:tc>
          <w:tcPr>
            <w:tcW w:w="1544" w:type="dxa"/>
            <w:gridSpan w:val="2"/>
          </w:tcPr>
          <w:p w14:paraId="7276446C" w14:textId="77777777" w:rsidR="00943B03" w:rsidRPr="008F15D7" w:rsidRDefault="00943B03" w:rsidP="00943B03">
            <w:pPr>
              <w:pStyle w:val="Tabletext"/>
            </w:pPr>
          </w:p>
        </w:tc>
        <w:tc>
          <w:tcPr>
            <w:tcW w:w="1591" w:type="dxa"/>
            <w:gridSpan w:val="2"/>
          </w:tcPr>
          <w:p w14:paraId="3E2BCD7C" w14:textId="77777777" w:rsidR="00943B03" w:rsidRPr="008F15D7" w:rsidRDefault="00943B03" w:rsidP="00943B03">
            <w:pPr>
              <w:pStyle w:val="Tabletext"/>
            </w:pPr>
          </w:p>
        </w:tc>
        <w:tc>
          <w:tcPr>
            <w:tcW w:w="1634" w:type="dxa"/>
            <w:gridSpan w:val="2"/>
          </w:tcPr>
          <w:p w14:paraId="3176D767" w14:textId="77777777" w:rsidR="00943B03" w:rsidRPr="008F15D7" w:rsidRDefault="00943B03" w:rsidP="00943B03">
            <w:pPr>
              <w:pStyle w:val="Tabletext"/>
            </w:pPr>
          </w:p>
        </w:tc>
      </w:tr>
      <w:tr w:rsidR="00BD7019" w:rsidRPr="008F15D7" w14:paraId="0D6C163A" w14:textId="77777777" w:rsidTr="00BD7019">
        <w:trPr>
          <w:trHeight w:hRule="exact" w:val="307"/>
        </w:trPr>
        <w:tc>
          <w:tcPr>
            <w:tcW w:w="1276" w:type="dxa"/>
          </w:tcPr>
          <w:p w14:paraId="223D3529" w14:textId="77777777" w:rsidR="00943B03" w:rsidRPr="008F15D7" w:rsidRDefault="00943B03" w:rsidP="00943B03">
            <w:pPr>
              <w:pStyle w:val="Tabletext"/>
            </w:pPr>
            <w:r w:rsidRPr="008F15D7">
              <w:t>18:01</w:t>
            </w:r>
          </w:p>
        </w:tc>
        <w:tc>
          <w:tcPr>
            <w:tcW w:w="1362" w:type="dxa"/>
          </w:tcPr>
          <w:p w14:paraId="212D2E6D" w14:textId="77777777" w:rsidR="00943B03" w:rsidRPr="008F15D7" w:rsidRDefault="00943B03" w:rsidP="00943B03">
            <w:pPr>
              <w:pStyle w:val="Tabletext"/>
            </w:pPr>
          </w:p>
        </w:tc>
        <w:tc>
          <w:tcPr>
            <w:tcW w:w="0" w:type="auto"/>
          </w:tcPr>
          <w:p w14:paraId="5D5ADED7" w14:textId="77777777" w:rsidR="00943B03" w:rsidRPr="008F15D7" w:rsidRDefault="00943B03" w:rsidP="00943B03">
            <w:pPr>
              <w:pStyle w:val="Tabletext"/>
            </w:pPr>
            <w:r w:rsidRPr="008F15D7">
              <w:t>2</w:t>
            </w:r>
          </w:p>
        </w:tc>
        <w:tc>
          <w:tcPr>
            <w:tcW w:w="1376" w:type="dxa"/>
          </w:tcPr>
          <w:p w14:paraId="0223D6BE" w14:textId="77777777" w:rsidR="00943B03" w:rsidRPr="008F15D7" w:rsidRDefault="00943B03" w:rsidP="00943B03">
            <w:pPr>
              <w:pStyle w:val="Tabletext"/>
            </w:pPr>
          </w:p>
        </w:tc>
        <w:tc>
          <w:tcPr>
            <w:tcW w:w="1544" w:type="dxa"/>
            <w:gridSpan w:val="2"/>
          </w:tcPr>
          <w:p w14:paraId="33F1FB6F" w14:textId="77777777" w:rsidR="00943B03" w:rsidRPr="008F15D7" w:rsidRDefault="00943B03" w:rsidP="00943B03">
            <w:pPr>
              <w:pStyle w:val="Tabletext"/>
            </w:pPr>
          </w:p>
        </w:tc>
        <w:tc>
          <w:tcPr>
            <w:tcW w:w="1591" w:type="dxa"/>
            <w:gridSpan w:val="2"/>
          </w:tcPr>
          <w:p w14:paraId="6547A4F2" w14:textId="77777777" w:rsidR="00943B03" w:rsidRPr="008F15D7" w:rsidRDefault="00943B03" w:rsidP="00943B03">
            <w:pPr>
              <w:pStyle w:val="Tabletext"/>
            </w:pPr>
          </w:p>
        </w:tc>
        <w:tc>
          <w:tcPr>
            <w:tcW w:w="1634" w:type="dxa"/>
            <w:gridSpan w:val="2"/>
          </w:tcPr>
          <w:p w14:paraId="088FBDAC" w14:textId="77777777" w:rsidR="00943B03" w:rsidRPr="008F15D7" w:rsidRDefault="00943B03" w:rsidP="00943B03">
            <w:pPr>
              <w:pStyle w:val="Tabletext"/>
            </w:pPr>
          </w:p>
        </w:tc>
      </w:tr>
      <w:tr w:rsidR="00BD7019" w:rsidRPr="008F15D7" w14:paraId="6061B781" w14:textId="77777777" w:rsidTr="00BD7019">
        <w:trPr>
          <w:trHeight w:hRule="exact" w:val="307"/>
        </w:trPr>
        <w:tc>
          <w:tcPr>
            <w:tcW w:w="1276" w:type="dxa"/>
          </w:tcPr>
          <w:p w14:paraId="069D5F07" w14:textId="77777777" w:rsidR="00943B03" w:rsidRPr="008F15D7" w:rsidRDefault="00943B03" w:rsidP="00943B03">
            <w:pPr>
              <w:pStyle w:val="Tabletext"/>
            </w:pPr>
            <w:r w:rsidRPr="008F15D7">
              <w:t>18:02</w:t>
            </w:r>
          </w:p>
        </w:tc>
        <w:tc>
          <w:tcPr>
            <w:tcW w:w="1362" w:type="dxa"/>
          </w:tcPr>
          <w:p w14:paraId="5E534C9C" w14:textId="77777777" w:rsidR="00943B03" w:rsidRPr="008F15D7" w:rsidRDefault="00943B03" w:rsidP="00943B03">
            <w:pPr>
              <w:pStyle w:val="Tabletext"/>
            </w:pPr>
          </w:p>
        </w:tc>
        <w:tc>
          <w:tcPr>
            <w:tcW w:w="0" w:type="auto"/>
          </w:tcPr>
          <w:p w14:paraId="3CAED7EF" w14:textId="77777777" w:rsidR="00943B03" w:rsidRPr="008F15D7" w:rsidRDefault="00943B03" w:rsidP="00943B03">
            <w:pPr>
              <w:pStyle w:val="Tabletext"/>
            </w:pPr>
            <w:r w:rsidRPr="008F15D7">
              <w:t>1</w:t>
            </w:r>
          </w:p>
        </w:tc>
        <w:tc>
          <w:tcPr>
            <w:tcW w:w="1376" w:type="dxa"/>
          </w:tcPr>
          <w:p w14:paraId="1A9ECECF" w14:textId="77777777" w:rsidR="00943B03" w:rsidRPr="008F15D7" w:rsidRDefault="00943B03" w:rsidP="00943B03">
            <w:pPr>
              <w:pStyle w:val="Tabletext"/>
            </w:pPr>
          </w:p>
        </w:tc>
        <w:tc>
          <w:tcPr>
            <w:tcW w:w="1544" w:type="dxa"/>
            <w:gridSpan w:val="2"/>
          </w:tcPr>
          <w:p w14:paraId="59708CA7" w14:textId="77777777" w:rsidR="00943B03" w:rsidRPr="008F15D7" w:rsidRDefault="00943B03" w:rsidP="00943B03">
            <w:pPr>
              <w:pStyle w:val="Tabletext"/>
            </w:pPr>
          </w:p>
        </w:tc>
        <w:tc>
          <w:tcPr>
            <w:tcW w:w="1591" w:type="dxa"/>
            <w:gridSpan w:val="2"/>
          </w:tcPr>
          <w:p w14:paraId="4DD0B803" w14:textId="77777777" w:rsidR="00943B03" w:rsidRPr="008F15D7" w:rsidRDefault="00943B03" w:rsidP="00943B03">
            <w:pPr>
              <w:pStyle w:val="Tabletext"/>
            </w:pPr>
          </w:p>
        </w:tc>
        <w:tc>
          <w:tcPr>
            <w:tcW w:w="1634" w:type="dxa"/>
            <w:gridSpan w:val="2"/>
          </w:tcPr>
          <w:p w14:paraId="5B3020A8" w14:textId="77777777" w:rsidR="00943B03" w:rsidRPr="008F15D7" w:rsidRDefault="00943B03" w:rsidP="00943B03">
            <w:pPr>
              <w:pStyle w:val="Tabletext"/>
            </w:pPr>
          </w:p>
        </w:tc>
      </w:tr>
      <w:tr w:rsidR="00BD7019" w:rsidRPr="008F15D7" w14:paraId="155725CB" w14:textId="77777777" w:rsidTr="00BD7019">
        <w:trPr>
          <w:trHeight w:hRule="exact" w:val="307"/>
        </w:trPr>
        <w:tc>
          <w:tcPr>
            <w:tcW w:w="1276" w:type="dxa"/>
          </w:tcPr>
          <w:p w14:paraId="1FC9ADFA" w14:textId="77777777" w:rsidR="00943B03" w:rsidRPr="008F15D7" w:rsidRDefault="00943B03" w:rsidP="00943B03">
            <w:pPr>
              <w:pStyle w:val="Tabletext"/>
            </w:pPr>
            <w:r w:rsidRPr="008F15D7">
              <w:t>18:03</w:t>
            </w:r>
          </w:p>
        </w:tc>
        <w:tc>
          <w:tcPr>
            <w:tcW w:w="1362" w:type="dxa"/>
          </w:tcPr>
          <w:p w14:paraId="172408B2" w14:textId="77777777" w:rsidR="00943B03" w:rsidRPr="008F15D7" w:rsidRDefault="00943B03" w:rsidP="00943B03">
            <w:pPr>
              <w:pStyle w:val="Tabletext"/>
            </w:pPr>
          </w:p>
        </w:tc>
        <w:tc>
          <w:tcPr>
            <w:tcW w:w="0" w:type="auto"/>
          </w:tcPr>
          <w:p w14:paraId="5C6E42F8" w14:textId="77777777" w:rsidR="00943B03" w:rsidRPr="008F15D7" w:rsidRDefault="00943B03" w:rsidP="00943B03">
            <w:pPr>
              <w:pStyle w:val="Tabletext"/>
            </w:pPr>
            <w:r w:rsidRPr="008F15D7">
              <w:t>0</w:t>
            </w:r>
          </w:p>
        </w:tc>
        <w:tc>
          <w:tcPr>
            <w:tcW w:w="1376" w:type="dxa"/>
          </w:tcPr>
          <w:p w14:paraId="0D0C07AD" w14:textId="77777777" w:rsidR="00943B03" w:rsidRPr="008F15D7" w:rsidRDefault="00943B03" w:rsidP="00943B03">
            <w:pPr>
              <w:pStyle w:val="Tabletext"/>
            </w:pPr>
          </w:p>
        </w:tc>
        <w:tc>
          <w:tcPr>
            <w:tcW w:w="1544" w:type="dxa"/>
            <w:gridSpan w:val="2"/>
          </w:tcPr>
          <w:p w14:paraId="218F3AB0" w14:textId="77777777" w:rsidR="00943B03" w:rsidRPr="008F15D7" w:rsidRDefault="00943B03" w:rsidP="00943B03">
            <w:pPr>
              <w:pStyle w:val="Tabletext"/>
            </w:pPr>
          </w:p>
        </w:tc>
        <w:tc>
          <w:tcPr>
            <w:tcW w:w="1591" w:type="dxa"/>
            <w:gridSpan w:val="2"/>
          </w:tcPr>
          <w:p w14:paraId="0ECB2651" w14:textId="77777777" w:rsidR="00943B03" w:rsidRPr="008F15D7" w:rsidRDefault="00943B03" w:rsidP="00943B03">
            <w:pPr>
              <w:pStyle w:val="Tabletext"/>
            </w:pPr>
          </w:p>
        </w:tc>
        <w:tc>
          <w:tcPr>
            <w:tcW w:w="1634" w:type="dxa"/>
            <w:gridSpan w:val="2"/>
          </w:tcPr>
          <w:p w14:paraId="2289A3A1" w14:textId="77777777" w:rsidR="00943B03" w:rsidRPr="008F15D7" w:rsidRDefault="00943B03" w:rsidP="00943B03">
            <w:pPr>
              <w:pStyle w:val="Tabletext"/>
            </w:pPr>
          </w:p>
        </w:tc>
      </w:tr>
    </w:tbl>
    <w:p w14:paraId="45CE5CB2" w14:textId="77777777" w:rsidR="005F0595" w:rsidRDefault="005F0595" w:rsidP="005F0595">
      <w:pPr>
        <w:pStyle w:val="BodyText"/>
      </w:pPr>
    </w:p>
    <w:p w14:paraId="06379282" w14:textId="6730E628" w:rsidR="00943B03" w:rsidRDefault="00943B03" w:rsidP="00943B03">
      <w:pPr>
        <w:pStyle w:val="BodyText"/>
      </w:pPr>
      <w:r>
        <w:lastRenderedPageBreak/>
        <w:t xml:space="preserve">In </w:t>
      </w:r>
      <w:r>
        <w:fldChar w:fldCharType="begin"/>
      </w:r>
      <w:r>
        <w:instrText xml:space="preserve"> REF _Ref456252545 \r \h </w:instrText>
      </w:r>
      <w:r>
        <w:fldChar w:fldCharType="separate"/>
      </w:r>
      <w:r>
        <w:t>Table 4</w:t>
      </w:r>
      <w:r>
        <w:fldChar w:fldCharType="end"/>
      </w:r>
      <w:r>
        <w:t xml:space="preserve"> (overcast), at any given time, Ambient light level away from the sunrise is 80% of that towards the sunrise and Ambient light level towards the sunrise is 60% of that towards zenith.  The time difference is 1 to 3 minutes to reach the same Ambient light level when measuring towards the sun and away from the sun (III is later than I).  The time difference is 6 to 7 minutes when measuring away from the sun and towards zenith.</w:t>
      </w:r>
    </w:p>
    <w:p w14:paraId="1CFC3136" w14:textId="7780AD4F" w:rsidR="00943B03" w:rsidRDefault="00943B03" w:rsidP="00943B03">
      <w:pPr>
        <w:pStyle w:val="BodyText"/>
      </w:pPr>
      <w:r>
        <w:t xml:space="preserve">In </w:t>
      </w:r>
      <w:r>
        <w:fldChar w:fldCharType="begin"/>
      </w:r>
      <w:r>
        <w:instrText xml:space="preserve"> REF _Ref456252653 \r \h </w:instrText>
      </w:r>
      <w:r>
        <w:fldChar w:fldCharType="separate"/>
      </w:r>
      <w:r>
        <w:t>Table 5</w:t>
      </w:r>
      <w:r>
        <w:fldChar w:fldCharType="end"/>
      </w:r>
      <w:r>
        <w:t xml:space="preserve"> (fine weather), at any given time, the Ambient light level measured away from the sun is 60% of that measured towards the sun.  The Ambient light level towards the sunset is roughly the same as that towards zenith.  There is a time difference of 3-5 minutes to reach the same ambient light level towards the sun and away from the sun.</w:t>
      </w:r>
    </w:p>
    <w:p w14:paraId="11F8B000" w14:textId="77777777" w:rsidR="00943B03" w:rsidRDefault="00943B03" w:rsidP="00943B03">
      <w:pPr>
        <w:pStyle w:val="BodyText"/>
      </w:pPr>
      <w:r>
        <w:t>In clear conditions, a large bright moon directly in front of the daylight switch may be sufficiently bright to cause the AtoN light to be switched off if the switching level is set too low.  Increasing the switching threshold overcomes this problem.</w:t>
      </w:r>
    </w:p>
    <w:p w14:paraId="0C849924" w14:textId="73CD6132" w:rsidR="00943B03" w:rsidRDefault="00943B03" w:rsidP="00943B03">
      <w:pPr>
        <w:pStyle w:val="BodyText"/>
      </w:pPr>
      <w:r>
        <w:t xml:space="preserve">In many applications, pointing the daylight switch away from the noontime sun (north in northern hemisphere) provides satisfactory performance.  For floating aids to navigation, pointing the daylight switch vertically at zenith often provides a compromise, although it is found that fitting the daylight switch within the lantern lens provides satisfactory performance on buoys in many applications. </w:t>
      </w:r>
      <w:r w:rsidR="00FB1878">
        <w:t xml:space="preserve"> </w:t>
      </w:r>
      <w:r w:rsidRPr="00FB1878">
        <w:rPr>
          <w:color w:val="0432FF"/>
        </w:rPr>
        <w:t>For fixed light, it is important to make sure that light f</w:t>
      </w:r>
      <w:r w:rsidR="00FB1878" w:rsidRPr="00FB1878">
        <w:rPr>
          <w:color w:val="0432FF"/>
        </w:rPr>
        <w:t>ro</w:t>
      </w:r>
      <w:r w:rsidRPr="00FB1878">
        <w:rPr>
          <w:color w:val="0432FF"/>
        </w:rPr>
        <w:t>m other sources or reflections does not arrive at daylight switch (sensor).</w:t>
      </w:r>
    </w:p>
    <w:p w14:paraId="55F3A2D7" w14:textId="0A18DA88" w:rsidR="00943B03" w:rsidRDefault="00FB1878" w:rsidP="00FB1878">
      <w:pPr>
        <w:pStyle w:val="Heading2"/>
      </w:pPr>
      <w:bookmarkStart w:id="33" w:name="_Toc456260735"/>
      <w:r>
        <w:t>Effect of latitude</w:t>
      </w:r>
      <w:bookmarkEnd w:id="33"/>
    </w:p>
    <w:p w14:paraId="43A41DD2" w14:textId="77777777" w:rsidR="00FB1878" w:rsidRPr="00FB1878" w:rsidRDefault="00FB1878" w:rsidP="00FB1878">
      <w:pPr>
        <w:pStyle w:val="Heading2separationline"/>
      </w:pPr>
    </w:p>
    <w:p w14:paraId="7EBAE4BF" w14:textId="77777777" w:rsidR="00943B03" w:rsidRDefault="00943B03" w:rsidP="00943B03">
      <w:pPr>
        <w:pStyle w:val="BodyText"/>
      </w:pPr>
      <w:r>
        <w:t>The higher the latitude, the longer the time difference to reach the same Ambient light level at various orientations.</w:t>
      </w:r>
    </w:p>
    <w:p w14:paraId="62E68100" w14:textId="72807294" w:rsidR="00943B03" w:rsidRDefault="00943B03" w:rsidP="00943B03">
      <w:pPr>
        <w:pStyle w:val="BodyText"/>
      </w:pPr>
      <w:r>
        <w:t>Consider the civil twilight for (horizontal altitude of the sun -6 degrees ~ 0 degree)</w:t>
      </w:r>
      <w:r w:rsidR="00362582" w:rsidRPr="00362582">
        <w:t xml:space="preserve"> </w:t>
      </w:r>
      <w:commentRangeStart w:id="34"/>
      <w:r w:rsidR="00362582">
        <w:t>in</w:t>
      </w:r>
      <w:commentRangeEnd w:id="34"/>
      <w:r w:rsidR="00362582">
        <w:rPr>
          <w:rStyle w:val="CommentReference"/>
        </w:rPr>
        <w:commentReference w:id="34"/>
      </w:r>
      <w:r>
        <w:t>.</w:t>
      </w:r>
      <w:r w:rsidR="00362582">
        <w:t xml:space="preserve"> </w:t>
      </w:r>
      <w:r w:rsidR="00362582">
        <w:fldChar w:fldCharType="begin"/>
      </w:r>
      <w:r w:rsidR="00362582">
        <w:instrText xml:space="preserve"> REF _Ref456253535 \r \h </w:instrText>
      </w:r>
      <w:r w:rsidR="00362582">
        <w:fldChar w:fldCharType="separate"/>
      </w:r>
      <w:r w:rsidR="00362582">
        <w:t>Table 6</w:t>
      </w:r>
      <w:r w:rsidR="00362582">
        <w:fldChar w:fldCharType="end"/>
      </w:r>
      <w:r>
        <w:t xml:space="preserve">  The time difference between Civil Twilight and Sunrise is the shortest near the equator at about 21 minutes all the year.  At 40 degrees this increases to 30 minutes all year around.  High latitudes regions change fast with variations of seasons and longitudes.</w:t>
      </w:r>
    </w:p>
    <w:p w14:paraId="0A647709" w14:textId="77777777" w:rsidR="00EC7415" w:rsidRDefault="00EC7415">
      <w:pPr>
        <w:spacing w:after="200" w:line="276" w:lineRule="auto"/>
        <w:rPr>
          <w:b/>
          <w:bCs/>
          <w:i/>
          <w:color w:val="575756"/>
          <w:sz w:val="22"/>
          <w:u w:val="single"/>
        </w:rPr>
      </w:pPr>
      <w:r>
        <w:br w:type="page"/>
      </w:r>
    </w:p>
    <w:p w14:paraId="1E180BBE" w14:textId="1649057E" w:rsidR="008E4A33" w:rsidRDefault="00EC7415" w:rsidP="00EC7415">
      <w:pPr>
        <w:pStyle w:val="Tablecaption"/>
        <w:jc w:val="center"/>
      </w:pPr>
      <w:bookmarkStart w:id="35" w:name="_Ref456253535"/>
      <w:bookmarkStart w:id="36" w:name="_Toc456260777"/>
      <w:r w:rsidRPr="00EC7415">
        <w:lastRenderedPageBreak/>
        <w:t>Period between Twilight Civil and Sunrise (elevation of the sun from -6°~ 0°)</w:t>
      </w:r>
      <w:bookmarkEnd w:id="35"/>
      <w:bookmarkEnd w:id="36"/>
    </w:p>
    <w:tbl>
      <w:tblPr>
        <w:tblW w:w="4964"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873"/>
        <w:gridCol w:w="1064"/>
        <w:gridCol w:w="1062"/>
        <w:gridCol w:w="971"/>
        <w:gridCol w:w="1062"/>
        <w:gridCol w:w="1062"/>
        <w:gridCol w:w="947"/>
        <w:gridCol w:w="1062"/>
        <w:gridCol w:w="1062"/>
        <w:gridCol w:w="951"/>
      </w:tblGrid>
      <w:tr w:rsidR="00EC7415" w:rsidRPr="00F044DE" w14:paraId="4F2AD2FF" w14:textId="77777777" w:rsidTr="00EC7415">
        <w:trPr>
          <w:cantSplit/>
          <w:trHeight w:val="688"/>
        </w:trPr>
        <w:tc>
          <w:tcPr>
            <w:tcW w:w="431" w:type="pct"/>
            <w:vAlign w:val="bottom"/>
          </w:tcPr>
          <w:p w14:paraId="26C8E87A" w14:textId="77777777" w:rsidR="00EC7415" w:rsidRPr="00F044DE" w:rsidRDefault="00EC7415" w:rsidP="00362582">
            <w:pPr>
              <w:pStyle w:val="Tableheading"/>
            </w:pPr>
          </w:p>
        </w:tc>
        <w:tc>
          <w:tcPr>
            <w:tcW w:w="1531" w:type="pct"/>
            <w:gridSpan w:val="3"/>
            <w:vAlign w:val="bottom"/>
          </w:tcPr>
          <w:p w14:paraId="048B5BED" w14:textId="77777777" w:rsidR="00EC7415" w:rsidRPr="00F044DE" w:rsidRDefault="00EC7415" w:rsidP="00362582">
            <w:pPr>
              <w:pStyle w:val="Tableheading"/>
              <w:rPr>
                <w:bCs/>
              </w:rPr>
            </w:pPr>
            <w:r w:rsidRPr="00F044DE">
              <w:rPr>
                <w:bCs/>
              </w:rPr>
              <w:t>2001-06-21</w:t>
            </w:r>
          </w:p>
          <w:p w14:paraId="71525123" w14:textId="77777777" w:rsidR="00EC7415" w:rsidRPr="00F044DE" w:rsidRDefault="00EC7415" w:rsidP="00362582">
            <w:pPr>
              <w:pStyle w:val="Tableheading"/>
              <w:rPr>
                <w:bCs/>
              </w:rPr>
            </w:pPr>
            <w:r w:rsidRPr="00F044DE">
              <w:rPr>
                <w:bCs/>
              </w:rPr>
              <w:t>Midsummer</w:t>
            </w:r>
          </w:p>
        </w:tc>
        <w:tc>
          <w:tcPr>
            <w:tcW w:w="1518" w:type="pct"/>
            <w:gridSpan w:val="3"/>
            <w:vAlign w:val="bottom"/>
          </w:tcPr>
          <w:p w14:paraId="7DFF94D6" w14:textId="77777777" w:rsidR="00EC7415" w:rsidRPr="00F044DE" w:rsidRDefault="00EC7415" w:rsidP="00362582">
            <w:pPr>
              <w:pStyle w:val="Tableheading"/>
              <w:rPr>
                <w:bCs/>
              </w:rPr>
            </w:pPr>
            <w:r w:rsidRPr="00F044DE">
              <w:rPr>
                <w:bCs/>
              </w:rPr>
              <w:t>2001-09-22</w:t>
            </w:r>
          </w:p>
          <w:p w14:paraId="50FDCFF3" w14:textId="77777777" w:rsidR="00EC7415" w:rsidRPr="00F044DE" w:rsidRDefault="00EC7415" w:rsidP="00362582">
            <w:pPr>
              <w:pStyle w:val="Tableheading"/>
              <w:rPr>
                <w:bCs/>
              </w:rPr>
            </w:pPr>
            <w:r w:rsidRPr="00F044DE">
              <w:rPr>
                <w:bCs/>
              </w:rPr>
              <w:t>the autumnal equinox</w:t>
            </w:r>
          </w:p>
        </w:tc>
        <w:tc>
          <w:tcPr>
            <w:tcW w:w="1518" w:type="pct"/>
            <w:gridSpan w:val="3"/>
            <w:vAlign w:val="bottom"/>
          </w:tcPr>
          <w:p w14:paraId="341F8102" w14:textId="77777777" w:rsidR="00EC7415" w:rsidRPr="00F044DE" w:rsidRDefault="00EC7415" w:rsidP="00362582">
            <w:pPr>
              <w:pStyle w:val="Tableheading"/>
              <w:rPr>
                <w:bCs/>
              </w:rPr>
            </w:pPr>
            <w:r w:rsidRPr="00F044DE">
              <w:rPr>
                <w:bCs/>
              </w:rPr>
              <w:t>2001-12-21</w:t>
            </w:r>
          </w:p>
          <w:p w14:paraId="37A4FA80" w14:textId="77777777" w:rsidR="00EC7415" w:rsidRPr="00F044DE" w:rsidRDefault="00EC7415" w:rsidP="00362582">
            <w:pPr>
              <w:pStyle w:val="Tableheading"/>
              <w:rPr>
                <w:bCs/>
              </w:rPr>
            </w:pPr>
            <w:r w:rsidRPr="00F044DE">
              <w:rPr>
                <w:bCs/>
              </w:rPr>
              <w:t>midwinter</w:t>
            </w:r>
          </w:p>
        </w:tc>
      </w:tr>
      <w:tr w:rsidR="00EC7415" w:rsidRPr="00BD7019" w14:paraId="4D310F98" w14:textId="77777777" w:rsidTr="00BD7019">
        <w:trPr>
          <w:trHeight w:hRule="exact" w:val="566"/>
        </w:trPr>
        <w:tc>
          <w:tcPr>
            <w:tcW w:w="431" w:type="pct"/>
          </w:tcPr>
          <w:p w14:paraId="38ED59F4" w14:textId="77777777" w:rsidR="00EC7415" w:rsidRPr="00BD7019" w:rsidRDefault="00EC7415" w:rsidP="00362582">
            <w:pPr>
              <w:pStyle w:val="Tableheading"/>
              <w:rPr>
                <w:sz w:val="18"/>
                <w:szCs w:val="18"/>
              </w:rPr>
            </w:pPr>
            <w:r w:rsidRPr="00BD7019">
              <w:rPr>
                <w:sz w:val="18"/>
                <w:szCs w:val="18"/>
              </w:rPr>
              <w:t>Lat.</w:t>
            </w:r>
          </w:p>
        </w:tc>
        <w:tc>
          <w:tcPr>
            <w:tcW w:w="526" w:type="pct"/>
          </w:tcPr>
          <w:p w14:paraId="04A0ACE7" w14:textId="77777777" w:rsidR="00EC7415" w:rsidRPr="00BD7019" w:rsidRDefault="00EC7415" w:rsidP="00362582">
            <w:pPr>
              <w:pStyle w:val="Tableheading"/>
              <w:rPr>
                <w:sz w:val="18"/>
                <w:szCs w:val="18"/>
              </w:rPr>
            </w:pPr>
            <w:r w:rsidRPr="00BD7019">
              <w:rPr>
                <w:sz w:val="18"/>
                <w:szCs w:val="18"/>
              </w:rPr>
              <w:t>Twilight Civil</w:t>
            </w:r>
          </w:p>
        </w:tc>
        <w:tc>
          <w:tcPr>
            <w:tcW w:w="525" w:type="pct"/>
          </w:tcPr>
          <w:p w14:paraId="2315C36E" w14:textId="77777777" w:rsidR="00EC7415" w:rsidRPr="00BD7019" w:rsidRDefault="00EC7415" w:rsidP="00362582">
            <w:pPr>
              <w:pStyle w:val="Tableheading"/>
              <w:rPr>
                <w:sz w:val="18"/>
                <w:szCs w:val="18"/>
              </w:rPr>
            </w:pPr>
            <w:r w:rsidRPr="00BD7019">
              <w:rPr>
                <w:sz w:val="18"/>
                <w:szCs w:val="18"/>
              </w:rPr>
              <w:t>Sunrise</w:t>
            </w:r>
          </w:p>
        </w:tc>
        <w:tc>
          <w:tcPr>
            <w:tcW w:w="479" w:type="pct"/>
          </w:tcPr>
          <w:p w14:paraId="14F71E91" w14:textId="77777777" w:rsidR="00EC7415" w:rsidRPr="00BD7019" w:rsidRDefault="00EC7415" w:rsidP="00362582">
            <w:pPr>
              <w:pStyle w:val="Tableheading"/>
              <w:rPr>
                <w:sz w:val="18"/>
                <w:szCs w:val="18"/>
              </w:rPr>
            </w:pPr>
            <w:r w:rsidRPr="00BD7019">
              <w:rPr>
                <w:sz w:val="18"/>
                <w:szCs w:val="18"/>
              </w:rPr>
              <w:t>Period</w:t>
            </w:r>
          </w:p>
        </w:tc>
        <w:tc>
          <w:tcPr>
            <w:tcW w:w="525" w:type="pct"/>
          </w:tcPr>
          <w:p w14:paraId="675C5EB7" w14:textId="77777777" w:rsidR="00EC7415" w:rsidRPr="00BD7019" w:rsidRDefault="00EC7415" w:rsidP="00362582">
            <w:pPr>
              <w:pStyle w:val="Tableheading"/>
              <w:rPr>
                <w:sz w:val="18"/>
                <w:szCs w:val="18"/>
              </w:rPr>
            </w:pPr>
            <w:r w:rsidRPr="00BD7019">
              <w:rPr>
                <w:sz w:val="18"/>
                <w:szCs w:val="18"/>
              </w:rPr>
              <w:t>Twilight Civil</w:t>
            </w:r>
          </w:p>
        </w:tc>
        <w:tc>
          <w:tcPr>
            <w:tcW w:w="525" w:type="pct"/>
          </w:tcPr>
          <w:p w14:paraId="5DAA7B9A" w14:textId="77777777" w:rsidR="00EC7415" w:rsidRPr="00BD7019" w:rsidRDefault="00EC7415" w:rsidP="00362582">
            <w:pPr>
              <w:pStyle w:val="Tableheading"/>
              <w:rPr>
                <w:sz w:val="18"/>
                <w:szCs w:val="18"/>
              </w:rPr>
            </w:pPr>
            <w:r w:rsidRPr="00BD7019">
              <w:rPr>
                <w:sz w:val="18"/>
                <w:szCs w:val="18"/>
              </w:rPr>
              <w:t>Sunrise</w:t>
            </w:r>
          </w:p>
        </w:tc>
        <w:tc>
          <w:tcPr>
            <w:tcW w:w="467" w:type="pct"/>
          </w:tcPr>
          <w:p w14:paraId="7054BD13" w14:textId="7C40EE06" w:rsidR="00EC7415" w:rsidRPr="00BD7019" w:rsidRDefault="00BD7019" w:rsidP="00362582">
            <w:pPr>
              <w:pStyle w:val="Tableheading"/>
              <w:rPr>
                <w:sz w:val="18"/>
                <w:szCs w:val="18"/>
              </w:rPr>
            </w:pPr>
            <w:r>
              <w:rPr>
                <w:sz w:val="18"/>
                <w:szCs w:val="18"/>
              </w:rPr>
              <w:t>P</w:t>
            </w:r>
            <w:r w:rsidR="00EC7415" w:rsidRPr="00BD7019">
              <w:rPr>
                <w:sz w:val="18"/>
                <w:szCs w:val="18"/>
              </w:rPr>
              <w:t>eriod</w:t>
            </w:r>
          </w:p>
        </w:tc>
        <w:tc>
          <w:tcPr>
            <w:tcW w:w="525" w:type="pct"/>
          </w:tcPr>
          <w:p w14:paraId="7DE684F3" w14:textId="77777777" w:rsidR="00EC7415" w:rsidRPr="00BD7019" w:rsidRDefault="00EC7415" w:rsidP="00362582">
            <w:pPr>
              <w:pStyle w:val="Tableheading"/>
              <w:rPr>
                <w:sz w:val="18"/>
                <w:szCs w:val="18"/>
              </w:rPr>
            </w:pPr>
            <w:r w:rsidRPr="00BD7019">
              <w:rPr>
                <w:sz w:val="18"/>
                <w:szCs w:val="18"/>
              </w:rPr>
              <w:t>Twilight Civil</w:t>
            </w:r>
          </w:p>
        </w:tc>
        <w:tc>
          <w:tcPr>
            <w:tcW w:w="525" w:type="pct"/>
          </w:tcPr>
          <w:p w14:paraId="0F8752A5" w14:textId="77777777" w:rsidR="00EC7415" w:rsidRPr="00BD7019" w:rsidRDefault="00EC7415" w:rsidP="00362582">
            <w:pPr>
              <w:pStyle w:val="Tableheading"/>
              <w:rPr>
                <w:sz w:val="18"/>
                <w:szCs w:val="18"/>
              </w:rPr>
            </w:pPr>
            <w:r w:rsidRPr="00BD7019">
              <w:rPr>
                <w:sz w:val="18"/>
                <w:szCs w:val="18"/>
              </w:rPr>
              <w:t>Sunrise</w:t>
            </w:r>
          </w:p>
        </w:tc>
        <w:tc>
          <w:tcPr>
            <w:tcW w:w="467" w:type="pct"/>
          </w:tcPr>
          <w:p w14:paraId="557A3ADD" w14:textId="0CDDD14E" w:rsidR="00EC7415" w:rsidRPr="00BD7019" w:rsidRDefault="00BD7019" w:rsidP="00362582">
            <w:pPr>
              <w:pStyle w:val="Tableheading"/>
              <w:rPr>
                <w:sz w:val="18"/>
                <w:szCs w:val="18"/>
              </w:rPr>
            </w:pPr>
            <w:r>
              <w:rPr>
                <w:sz w:val="18"/>
                <w:szCs w:val="18"/>
              </w:rPr>
              <w:t>P</w:t>
            </w:r>
            <w:r w:rsidR="00EC7415" w:rsidRPr="00BD7019">
              <w:rPr>
                <w:sz w:val="18"/>
                <w:szCs w:val="18"/>
              </w:rPr>
              <w:t>eriod</w:t>
            </w:r>
          </w:p>
        </w:tc>
      </w:tr>
      <w:tr w:rsidR="00EC7415" w:rsidRPr="00F044DE" w14:paraId="2A4DB63F" w14:textId="77777777" w:rsidTr="00EC7415">
        <w:trPr>
          <w:trHeight w:hRule="exact" w:val="327"/>
        </w:trPr>
        <w:tc>
          <w:tcPr>
            <w:tcW w:w="431" w:type="pct"/>
            <w:vAlign w:val="bottom"/>
          </w:tcPr>
          <w:p w14:paraId="6E3015DB" w14:textId="77777777" w:rsidR="00EC7415" w:rsidRPr="00F044DE" w:rsidRDefault="00EC7415" w:rsidP="00362582">
            <w:pPr>
              <w:pStyle w:val="Tabletext"/>
            </w:pPr>
            <w:r w:rsidRPr="00F044DE">
              <w:t>°</w:t>
            </w:r>
          </w:p>
        </w:tc>
        <w:tc>
          <w:tcPr>
            <w:tcW w:w="526" w:type="pct"/>
            <w:vAlign w:val="bottom"/>
          </w:tcPr>
          <w:p w14:paraId="45C35204" w14:textId="77777777" w:rsidR="00EC7415" w:rsidRPr="00F044DE" w:rsidRDefault="00EC7415" w:rsidP="00362582">
            <w:pPr>
              <w:pStyle w:val="Tabletext"/>
            </w:pPr>
            <w:r w:rsidRPr="00F044DE">
              <w:t>h  m</w:t>
            </w:r>
          </w:p>
        </w:tc>
        <w:tc>
          <w:tcPr>
            <w:tcW w:w="525" w:type="pct"/>
            <w:vAlign w:val="bottom"/>
          </w:tcPr>
          <w:p w14:paraId="712E4D2D" w14:textId="77777777" w:rsidR="00EC7415" w:rsidRPr="00F044DE" w:rsidRDefault="00EC7415" w:rsidP="00362582">
            <w:pPr>
              <w:pStyle w:val="Tabletext"/>
              <w:rPr>
                <w:b/>
                <w:bCs/>
              </w:rPr>
            </w:pPr>
            <w:r w:rsidRPr="00F044DE">
              <w:t>h  m</w:t>
            </w:r>
          </w:p>
        </w:tc>
        <w:tc>
          <w:tcPr>
            <w:tcW w:w="479" w:type="pct"/>
            <w:vAlign w:val="bottom"/>
          </w:tcPr>
          <w:p w14:paraId="18539C81" w14:textId="2495CB3D" w:rsidR="00EC7415" w:rsidRPr="00F044DE" w:rsidRDefault="00B91B38" w:rsidP="00362582">
            <w:pPr>
              <w:pStyle w:val="Tabletext"/>
              <w:rPr>
                <w:rFonts w:ascii="Times New Roman" w:hAnsi="Times New Roman"/>
              </w:rPr>
            </w:pPr>
            <w:r>
              <w:rPr>
                <w:rFonts w:ascii="Times New Roman" w:hAnsi="Times New Roman"/>
                <w:highlight w:val="green"/>
              </w:rPr>
              <w:t>m</w:t>
            </w:r>
          </w:p>
        </w:tc>
        <w:tc>
          <w:tcPr>
            <w:tcW w:w="525" w:type="pct"/>
            <w:vAlign w:val="bottom"/>
          </w:tcPr>
          <w:p w14:paraId="5AA7BCBB" w14:textId="77777777" w:rsidR="00EC7415" w:rsidRPr="00F044DE" w:rsidRDefault="00EC7415" w:rsidP="00362582">
            <w:pPr>
              <w:pStyle w:val="Tabletext"/>
            </w:pPr>
            <w:r w:rsidRPr="00F044DE">
              <w:t>h  m</w:t>
            </w:r>
          </w:p>
        </w:tc>
        <w:tc>
          <w:tcPr>
            <w:tcW w:w="525" w:type="pct"/>
            <w:vAlign w:val="bottom"/>
          </w:tcPr>
          <w:p w14:paraId="700030CA" w14:textId="77777777" w:rsidR="00EC7415" w:rsidRPr="00F044DE" w:rsidRDefault="00EC7415" w:rsidP="00362582">
            <w:pPr>
              <w:pStyle w:val="Tabletext"/>
            </w:pPr>
            <w:r w:rsidRPr="00F044DE">
              <w:t>h  m</w:t>
            </w:r>
          </w:p>
        </w:tc>
        <w:tc>
          <w:tcPr>
            <w:tcW w:w="467" w:type="pct"/>
            <w:vAlign w:val="bottom"/>
          </w:tcPr>
          <w:p w14:paraId="525CB3F0" w14:textId="77777777" w:rsidR="00EC7415" w:rsidRPr="00F044DE" w:rsidRDefault="00EC7415" w:rsidP="00362582">
            <w:pPr>
              <w:pStyle w:val="Tabletext"/>
            </w:pPr>
          </w:p>
        </w:tc>
        <w:tc>
          <w:tcPr>
            <w:tcW w:w="525" w:type="pct"/>
            <w:vAlign w:val="bottom"/>
          </w:tcPr>
          <w:p w14:paraId="496FD015" w14:textId="77777777" w:rsidR="00EC7415" w:rsidRPr="00F044DE" w:rsidRDefault="00EC7415" w:rsidP="00362582">
            <w:pPr>
              <w:pStyle w:val="Tabletext"/>
            </w:pPr>
            <w:r w:rsidRPr="00F044DE">
              <w:t>h  m</w:t>
            </w:r>
          </w:p>
        </w:tc>
        <w:tc>
          <w:tcPr>
            <w:tcW w:w="525" w:type="pct"/>
            <w:vAlign w:val="bottom"/>
          </w:tcPr>
          <w:p w14:paraId="618EA3EC" w14:textId="77777777" w:rsidR="00EC7415" w:rsidRPr="00F044DE" w:rsidRDefault="00EC7415" w:rsidP="00362582">
            <w:pPr>
              <w:pStyle w:val="Tabletext"/>
            </w:pPr>
            <w:r w:rsidRPr="00F044DE">
              <w:t>h  m</w:t>
            </w:r>
          </w:p>
        </w:tc>
        <w:tc>
          <w:tcPr>
            <w:tcW w:w="467" w:type="pct"/>
            <w:vAlign w:val="bottom"/>
          </w:tcPr>
          <w:p w14:paraId="38337CF6" w14:textId="77777777" w:rsidR="00EC7415" w:rsidRPr="00F044DE" w:rsidRDefault="00EC7415" w:rsidP="00362582">
            <w:pPr>
              <w:pStyle w:val="Tabletext"/>
            </w:pPr>
            <w:r w:rsidRPr="00F044DE">
              <w:t>m</w:t>
            </w:r>
          </w:p>
        </w:tc>
      </w:tr>
      <w:tr w:rsidR="00EC7415" w:rsidRPr="00F044DE" w14:paraId="20ECD485" w14:textId="77777777" w:rsidTr="00EC7415">
        <w:trPr>
          <w:trHeight w:hRule="exact" w:val="327"/>
        </w:trPr>
        <w:tc>
          <w:tcPr>
            <w:tcW w:w="431" w:type="pct"/>
            <w:vAlign w:val="bottom"/>
          </w:tcPr>
          <w:p w14:paraId="0255504E" w14:textId="77777777" w:rsidR="00EC7415" w:rsidRPr="00F044DE" w:rsidRDefault="00EC7415" w:rsidP="00362582">
            <w:pPr>
              <w:pStyle w:val="Tabletext"/>
            </w:pPr>
            <w:r w:rsidRPr="00F044DE">
              <w:t>N70°</w:t>
            </w:r>
          </w:p>
        </w:tc>
        <w:tc>
          <w:tcPr>
            <w:tcW w:w="526" w:type="pct"/>
            <w:vAlign w:val="bottom"/>
          </w:tcPr>
          <w:p w14:paraId="1DF66368" w14:textId="77777777" w:rsidR="00EC7415" w:rsidRPr="00F044DE" w:rsidRDefault="00EC7415" w:rsidP="00362582">
            <w:pPr>
              <w:pStyle w:val="Tabletext"/>
            </w:pPr>
            <w:r w:rsidRPr="00F044DE">
              <w:t>□</w:t>
            </w:r>
          </w:p>
        </w:tc>
        <w:tc>
          <w:tcPr>
            <w:tcW w:w="525" w:type="pct"/>
            <w:vAlign w:val="bottom"/>
          </w:tcPr>
          <w:p w14:paraId="10504090" w14:textId="77777777" w:rsidR="00EC7415" w:rsidRPr="00F044DE" w:rsidRDefault="00EC7415" w:rsidP="00362582">
            <w:pPr>
              <w:pStyle w:val="Tabletext"/>
            </w:pPr>
            <w:r w:rsidRPr="00F044DE">
              <w:t>□</w:t>
            </w:r>
          </w:p>
        </w:tc>
        <w:tc>
          <w:tcPr>
            <w:tcW w:w="479" w:type="pct"/>
            <w:vAlign w:val="bottom"/>
          </w:tcPr>
          <w:p w14:paraId="71C98C22" w14:textId="77777777" w:rsidR="00EC7415" w:rsidRPr="00F044DE" w:rsidRDefault="00EC7415" w:rsidP="00362582">
            <w:pPr>
              <w:pStyle w:val="Tabletext"/>
            </w:pPr>
          </w:p>
        </w:tc>
        <w:tc>
          <w:tcPr>
            <w:tcW w:w="525" w:type="pct"/>
            <w:vAlign w:val="bottom"/>
          </w:tcPr>
          <w:p w14:paraId="5C11DA8D" w14:textId="77777777" w:rsidR="00EC7415" w:rsidRPr="00F044DE" w:rsidRDefault="00EC7415" w:rsidP="00362582">
            <w:pPr>
              <w:pStyle w:val="Tabletext"/>
            </w:pPr>
            <w:r w:rsidRPr="00F044DE">
              <w:t>0442</w:t>
            </w:r>
          </w:p>
        </w:tc>
        <w:tc>
          <w:tcPr>
            <w:tcW w:w="525" w:type="pct"/>
            <w:vAlign w:val="bottom"/>
          </w:tcPr>
          <w:p w14:paraId="33FA4A23" w14:textId="77777777" w:rsidR="00EC7415" w:rsidRPr="00F044DE" w:rsidRDefault="00EC7415" w:rsidP="00362582">
            <w:pPr>
              <w:pStyle w:val="Tabletext"/>
            </w:pPr>
            <w:r w:rsidRPr="00F044DE">
              <w:t>0540</w:t>
            </w:r>
          </w:p>
        </w:tc>
        <w:tc>
          <w:tcPr>
            <w:tcW w:w="467" w:type="pct"/>
            <w:vAlign w:val="bottom"/>
          </w:tcPr>
          <w:p w14:paraId="23FADE4F" w14:textId="77777777" w:rsidR="00EC7415" w:rsidRPr="00F044DE" w:rsidRDefault="00EC7415" w:rsidP="00362582">
            <w:pPr>
              <w:pStyle w:val="Tabletext"/>
            </w:pPr>
            <w:r w:rsidRPr="00F044DE">
              <w:t>58</w:t>
            </w:r>
          </w:p>
        </w:tc>
        <w:tc>
          <w:tcPr>
            <w:tcW w:w="525" w:type="pct"/>
            <w:vAlign w:val="bottom"/>
          </w:tcPr>
          <w:p w14:paraId="6A2F3C03" w14:textId="77777777" w:rsidR="00EC7415" w:rsidRPr="00F044DE" w:rsidRDefault="00EC7415" w:rsidP="00362582">
            <w:pPr>
              <w:pStyle w:val="Tabletext"/>
            </w:pPr>
            <w:r w:rsidRPr="00F044DE">
              <w:rPr>
                <w:rFonts w:ascii="SimSun" w:hAnsi="SimSun"/>
              </w:rPr>
              <w:t>■</w:t>
            </w:r>
          </w:p>
        </w:tc>
        <w:tc>
          <w:tcPr>
            <w:tcW w:w="525" w:type="pct"/>
            <w:vAlign w:val="bottom"/>
          </w:tcPr>
          <w:p w14:paraId="311E2B96" w14:textId="77777777" w:rsidR="00EC7415" w:rsidRPr="00F044DE" w:rsidRDefault="00EC7415" w:rsidP="00362582">
            <w:pPr>
              <w:pStyle w:val="Tabletext"/>
            </w:pPr>
            <w:r w:rsidRPr="00F044DE">
              <w:rPr>
                <w:rFonts w:ascii="SimSun" w:hAnsi="SimSun"/>
              </w:rPr>
              <w:t>■</w:t>
            </w:r>
          </w:p>
        </w:tc>
        <w:tc>
          <w:tcPr>
            <w:tcW w:w="467" w:type="pct"/>
            <w:vAlign w:val="bottom"/>
          </w:tcPr>
          <w:p w14:paraId="6D7AF3EE" w14:textId="77777777" w:rsidR="00EC7415" w:rsidRPr="00F044DE" w:rsidRDefault="00EC7415" w:rsidP="00362582">
            <w:pPr>
              <w:pStyle w:val="Tabletext"/>
            </w:pPr>
          </w:p>
        </w:tc>
      </w:tr>
      <w:tr w:rsidR="00EC7415" w:rsidRPr="00F044DE" w14:paraId="01C7F0B9" w14:textId="77777777" w:rsidTr="00EC7415">
        <w:trPr>
          <w:trHeight w:hRule="exact" w:val="327"/>
        </w:trPr>
        <w:tc>
          <w:tcPr>
            <w:tcW w:w="431" w:type="pct"/>
            <w:vAlign w:val="bottom"/>
          </w:tcPr>
          <w:p w14:paraId="38A1AAE3" w14:textId="77777777" w:rsidR="00EC7415" w:rsidRPr="00F044DE" w:rsidRDefault="00EC7415" w:rsidP="00362582">
            <w:pPr>
              <w:pStyle w:val="Tabletext"/>
            </w:pPr>
            <w:r w:rsidRPr="00F044DE">
              <w:t>N66°</w:t>
            </w:r>
          </w:p>
        </w:tc>
        <w:tc>
          <w:tcPr>
            <w:tcW w:w="526" w:type="pct"/>
            <w:vAlign w:val="bottom"/>
          </w:tcPr>
          <w:p w14:paraId="2D25A5A0" w14:textId="77777777" w:rsidR="00EC7415" w:rsidRPr="00F044DE" w:rsidRDefault="00EC7415" w:rsidP="00362582">
            <w:pPr>
              <w:pStyle w:val="Tabletext"/>
              <w:rPr>
                <w:color w:val="000000"/>
              </w:rPr>
            </w:pPr>
            <w:r w:rsidRPr="00F044DE">
              <w:t>□</w:t>
            </w:r>
          </w:p>
        </w:tc>
        <w:tc>
          <w:tcPr>
            <w:tcW w:w="525" w:type="pct"/>
            <w:vAlign w:val="bottom"/>
          </w:tcPr>
          <w:p w14:paraId="184FB8D4" w14:textId="77777777" w:rsidR="00EC7415" w:rsidRPr="00F044DE" w:rsidRDefault="00EC7415" w:rsidP="00362582">
            <w:pPr>
              <w:pStyle w:val="Tabletext"/>
            </w:pPr>
            <w:r w:rsidRPr="00F044DE">
              <w:t>□</w:t>
            </w:r>
          </w:p>
        </w:tc>
        <w:tc>
          <w:tcPr>
            <w:tcW w:w="479" w:type="pct"/>
            <w:vAlign w:val="bottom"/>
          </w:tcPr>
          <w:p w14:paraId="45725E5A" w14:textId="77777777" w:rsidR="00EC7415" w:rsidRPr="00F044DE" w:rsidRDefault="00EC7415" w:rsidP="00362582">
            <w:pPr>
              <w:pStyle w:val="Tabletext"/>
            </w:pPr>
          </w:p>
        </w:tc>
        <w:tc>
          <w:tcPr>
            <w:tcW w:w="525" w:type="pct"/>
            <w:vAlign w:val="bottom"/>
          </w:tcPr>
          <w:p w14:paraId="4F9A8B85" w14:textId="77777777" w:rsidR="00EC7415" w:rsidRPr="00F044DE" w:rsidRDefault="00EC7415" w:rsidP="00362582">
            <w:pPr>
              <w:pStyle w:val="Tabletext"/>
            </w:pPr>
            <w:r w:rsidRPr="00F044DE">
              <w:t>04 54</w:t>
            </w:r>
          </w:p>
        </w:tc>
        <w:tc>
          <w:tcPr>
            <w:tcW w:w="525" w:type="pct"/>
            <w:vAlign w:val="bottom"/>
          </w:tcPr>
          <w:p w14:paraId="76E74B93" w14:textId="77777777" w:rsidR="00EC7415" w:rsidRPr="00F044DE" w:rsidRDefault="00EC7415" w:rsidP="00362582">
            <w:pPr>
              <w:pStyle w:val="Tabletext"/>
            </w:pPr>
            <w:r w:rsidRPr="00F044DE">
              <w:t>05 43</w:t>
            </w:r>
          </w:p>
        </w:tc>
        <w:tc>
          <w:tcPr>
            <w:tcW w:w="467" w:type="pct"/>
            <w:vAlign w:val="bottom"/>
          </w:tcPr>
          <w:p w14:paraId="224B3393" w14:textId="77777777" w:rsidR="00EC7415" w:rsidRPr="00F044DE" w:rsidRDefault="00EC7415" w:rsidP="00362582">
            <w:pPr>
              <w:pStyle w:val="Tabletext"/>
            </w:pPr>
            <w:r w:rsidRPr="00F044DE">
              <w:t>49</w:t>
            </w:r>
          </w:p>
        </w:tc>
        <w:tc>
          <w:tcPr>
            <w:tcW w:w="525" w:type="pct"/>
            <w:vAlign w:val="bottom"/>
          </w:tcPr>
          <w:p w14:paraId="3A065AE8" w14:textId="77777777" w:rsidR="00EC7415" w:rsidRPr="00F044DE" w:rsidRDefault="00EC7415" w:rsidP="00362582">
            <w:pPr>
              <w:pStyle w:val="Tabletext"/>
            </w:pPr>
            <w:r w:rsidRPr="00F044DE">
              <w:rPr>
                <w:rFonts w:ascii="SimSun" w:hAnsi="SimSun"/>
              </w:rPr>
              <w:t>0854</w:t>
            </w:r>
          </w:p>
        </w:tc>
        <w:tc>
          <w:tcPr>
            <w:tcW w:w="525" w:type="pct"/>
            <w:vAlign w:val="bottom"/>
          </w:tcPr>
          <w:p w14:paraId="20DA3B38" w14:textId="77777777" w:rsidR="00EC7415" w:rsidRPr="00F044DE" w:rsidRDefault="00EC7415" w:rsidP="00362582">
            <w:pPr>
              <w:pStyle w:val="Tabletext"/>
            </w:pPr>
            <w:r w:rsidRPr="00F044DE">
              <w:rPr>
                <w:rFonts w:ascii="SimSun" w:hAnsi="SimSun"/>
              </w:rPr>
              <w:t>1035</w:t>
            </w:r>
          </w:p>
        </w:tc>
        <w:tc>
          <w:tcPr>
            <w:tcW w:w="467" w:type="pct"/>
            <w:vAlign w:val="bottom"/>
          </w:tcPr>
          <w:p w14:paraId="6F1E8B03" w14:textId="77777777" w:rsidR="00EC7415" w:rsidRPr="00F044DE" w:rsidRDefault="00EC7415" w:rsidP="00362582">
            <w:pPr>
              <w:pStyle w:val="Tabletext"/>
            </w:pPr>
            <w:r w:rsidRPr="00F044DE">
              <w:t>101</w:t>
            </w:r>
          </w:p>
        </w:tc>
      </w:tr>
      <w:tr w:rsidR="00EC7415" w:rsidRPr="00F044DE" w14:paraId="3BC23C41" w14:textId="77777777" w:rsidTr="00EC7415">
        <w:trPr>
          <w:trHeight w:hRule="exact" w:val="327"/>
        </w:trPr>
        <w:tc>
          <w:tcPr>
            <w:tcW w:w="431" w:type="pct"/>
            <w:vAlign w:val="bottom"/>
          </w:tcPr>
          <w:p w14:paraId="6E6A9BC8" w14:textId="77777777" w:rsidR="00EC7415" w:rsidRPr="00F044DE" w:rsidRDefault="00EC7415" w:rsidP="00362582">
            <w:pPr>
              <w:pStyle w:val="Tabletext"/>
            </w:pPr>
            <w:r w:rsidRPr="00F044DE">
              <w:t>N64°</w:t>
            </w:r>
          </w:p>
        </w:tc>
        <w:tc>
          <w:tcPr>
            <w:tcW w:w="526" w:type="pct"/>
            <w:vAlign w:val="bottom"/>
          </w:tcPr>
          <w:p w14:paraId="0AE738CE" w14:textId="77777777" w:rsidR="00EC7415" w:rsidRPr="00F044DE" w:rsidRDefault="00EC7415" w:rsidP="00362582">
            <w:pPr>
              <w:pStyle w:val="Tabletext"/>
              <w:rPr>
                <w:color w:val="000000"/>
              </w:rPr>
            </w:pPr>
            <w:r w:rsidRPr="00F044DE">
              <w:rPr>
                <w:rFonts w:ascii="SimSun" w:hAnsi="SimSun"/>
                <w:color w:val="000000"/>
              </w:rPr>
              <w:t>▓</w:t>
            </w:r>
          </w:p>
        </w:tc>
        <w:tc>
          <w:tcPr>
            <w:tcW w:w="525" w:type="pct"/>
            <w:vAlign w:val="bottom"/>
          </w:tcPr>
          <w:p w14:paraId="637AE5AA" w14:textId="77777777" w:rsidR="00EC7415" w:rsidRPr="00F044DE" w:rsidRDefault="00EC7415" w:rsidP="00362582">
            <w:pPr>
              <w:pStyle w:val="Tabletext"/>
              <w:rPr>
                <w:rFonts w:ascii="Times New Roman" w:hAnsi="Times New Roman"/>
              </w:rPr>
            </w:pPr>
            <w:r w:rsidRPr="00F044DE">
              <w:rPr>
                <w:rFonts w:ascii="Times New Roman" w:hAnsi="Times New Roman"/>
              </w:rPr>
              <w:t>01 31</w:t>
            </w:r>
          </w:p>
        </w:tc>
        <w:tc>
          <w:tcPr>
            <w:tcW w:w="479" w:type="pct"/>
            <w:vAlign w:val="bottom"/>
          </w:tcPr>
          <w:p w14:paraId="7CC998C0" w14:textId="77777777" w:rsidR="00EC7415" w:rsidRPr="00F044DE" w:rsidRDefault="00EC7415" w:rsidP="00362582">
            <w:pPr>
              <w:pStyle w:val="Tabletext"/>
            </w:pPr>
          </w:p>
        </w:tc>
        <w:tc>
          <w:tcPr>
            <w:tcW w:w="525" w:type="pct"/>
            <w:vAlign w:val="bottom"/>
          </w:tcPr>
          <w:p w14:paraId="5CF5F077" w14:textId="77777777" w:rsidR="00EC7415" w:rsidRPr="00F044DE" w:rsidRDefault="00EC7415" w:rsidP="00362582">
            <w:pPr>
              <w:pStyle w:val="Tabletext"/>
            </w:pPr>
            <w:r w:rsidRPr="00F044DE">
              <w:t>04 58</w:t>
            </w:r>
          </w:p>
        </w:tc>
        <w:tc>
          <w:tcPr>
            <w:tcW w:w="525" w:type="pct"/>
            <w:vAlign w:val="bottom"/>
          </w:tcPr>
          <w:p w14:paraId="6216E2AA" w14:textId="77777777" w:rsidR="00EC7415" w:rsidRPr="00F044DE" w:rsidRDefault="00EC7415" w:rsidP="00362582">
            <w:pPr>
              <w:pStyle w:val="Tabletext"/>
            </w:pPr>
            <w:r w:rsidRPr="00F044DE">
              <w:t>05 43</w:t>
            </w:r>
          </w:p>
        </w:tc>
        <w:tc>
          <w:tcPr>
            <w:tcW w:w="467" w:type="pct"/>
            <w:vAlign w:val="bottom"/>
          </w:tcPr>
          <w:p w14:paraId="23028101" w14:textId="77777777" w:rsidR="00EC7415" w:rsidRPr="00F044DE" w:rsidRDefault="00EC7415" w:rsidP="00362582">
            <w:pPr>
              <w:pStyle w:val="Tabletext"/>
            </w:pPr>
            <w:r w:rsidRPr="00F044DE">
              <w:t>45</w:t>
            </w:r>
          </w:p>
        </w:tc>
        <w:tc>
          <w:tcPr>
            <w:tcW w:w="525" w:type="pct"/>
            <w:vAlign w:val="bottom"/>
          </w:tcPr>
          <w:p w14:paraId="321BD6C2" w14:textId="77777777" w:rsidR="00EC7415" w:rsidRPr="00F044DE" w:rsidRDefault="00EC7415" w:rsidP="00362582">
            <w:pPr>
              <w:pStyle w:val="Tabletext"/>
            </w:pPr>
            <w:r w:rsidRPr="00F044DE">
              <w:t>0834</w:t>
            </w:r>
          </w:p>
        </w:tc>
        <w:tc>
          <w:tcPr>
            <w:tcW w:w="525" w:type="pct"/>
            <w:vAlign w:val="bottom"/>
          </w:tcPr>
          <w:p w14:paraId="710AB0AF" w14:textId="77777777" w:rsidR="00EC7415" w:rsidRPr="00F044DE" w:rsidRDefault="00EC7415" w:rsidP="00362582">
            <w:pPr>
              <w:pStyle w:val="Tabletext"/>
            </w:pPr>
            <w:r w:rsidRPr="00F044DE">
              <w:t>0952</w:t>
            </w:r>
          </w:p>
        </w:tc>
        <w:tc>
          <w:tcPr>
            <w:tcW w:w="467" w:type="pct"/>
            <w:vAlign w:val="bottom"/>
          </w:tcPr>
          <w:p w14:paraId="42290C1B" w14:textId="77777777" w:rsidR="00EC7415" w:rsidRPr="00F044DE" w:rsidRDefault="00EC7415" w:rsidP="00362582">
            <w:pPr>
              <w:pStyle w:val="Tabletext"/>
            </w:pPr>
            <w:r w:rsidRPr="00F044DE">
              <w:t>78</w:t>
            </w:r>
          </w:p>
        </w:tc>
      </w:tr>
      <w:tr w:rsidR="00EC7415" w:rsidRPr="00F044DE" w14:paraId="02B7AD44" w14:textId="77777777" w:rsidTr="00EC7415">
        <w:trPr>
          <w:trHeight w:hRule="exact" w:val="327"/>
        </w:trPr>
        <w:tc>
          <w:tcPr>
            <w:tcW w:w="431" w:type="pct"/>
            <w:vAlign w:val="bottom"/>
          </w:tcPr>
          <w:p w14:paraId="258E584A" w14:textId="77777777" w:rsidR="00EC7415" w:rsidRPr="00F044DE" w:rsidRDefault="00EC7415" w:rsidP="00362582">
            <w:pPr>
              <w:pStyle w:val="Tabletext"/>
            </w:pPr>
            <w:r w:rsidRPr="00F044DE">
              <w:t>N60°</w:t>
            </w:r>
          </w:p>
        </w:tc>
        <w:tc>
          <w:tcPr>
            <w:tcW w:w="526" w:type="pct"/>
            <w:vAlign w:val="bottom"/>
          </w:tcPr>
          <w:p w14:paraId="60DDDE15" w14:textId="77777777" w:rsidR="00EC7415" w:rsidRPr="00F044DE" w:rsidRDefault="00EC7415" w:rsidP="00362582">
            <w:pPr>
              <w:pStyle w:val="Tabletext"/>
            </w:pPr>
            <w:r w:rsidRPr="00F044DE">
              <w:t>00 49</w:t>
            </w:r>
          </w:p>
        </w:tc>
        <w:tc>
          <w:tcPr>
            <w:tcW w:w="525" w:type="pct"/>
            <w:vAlign w:val="bottom"/>
          </w:tcPr>
          <w:p w14:paraId="3A9DA53E" w14:textId="77777777" w:rsidR="00EC7415" w:rsidRPr="00F044DE" w:rsidRDefault="00EC7415" w:rsidP="00362582">
            <w:pPr>
              <w:pStyle w:val="Tabletext"/>
            </w:pPr>
            <w:r w:rsidRPr="00F044DE">
              <w:t>02 36</w:t>
            </w:r>
          </w:p>
        </w:tc>
        <w:tc>
          <w:tcPr>
            <w:tcW w:w="479" w:type="pct"/>
            <w:vAlign w:val="bottom"/>
          </w:tcPr>
          <w:p w14:paraId="4CD91EA7" w14:textId="77777777" w:rsidR="00EC7415" w:rsidRPr="00F044DE" w:rsidRDefault="00EC7415" w:rsidP="00362582">
            <w:pPr>
              <w:pStyle w:val="Tabletext"/>
            </w:pPr>
            <w:r w:rsidRPr="00F044DE">
              <w:t>107</w:t>
            </w:r>
          </w:p>
        </w:tc>
        <w:tc>
          <w:tcPr>
            <w:tcW w:w="525" w:type="pct"/>
            <w:vAlign w:val="bottom"/>
          </w:tcPr>
          <w:p w14:paraId="4079D26C" w14:textId="77777777" w:rsidR="00EC7415" w:rsidRPr="00F044DE" w:rsidRDefault="00EC7415" w:rsidP="00362582">
            <w:pPr>
              <w:pStyle w:val="Tabletext"/>
            </w:pPr>
            <w:r w:rsidRPr="00F044DE">
              <w:t>05 05</w:t>
            </w:r>
          </w:p>
        </w:tc>
        <w:tc>
          <w:tcPr>
            <w:tcW w:w="525" w:type="pct"/>
            <w:vAlign w:val="bottom"/>
          </w:tcPr>
          <w:p w14:paraId="1C8A4657" w14:textId="77777777" w:rsidR="00EC7415" w:rsidRPr="00F044DE" w:rsidRDefault="00EC7415" w:rsidP="00362582">
            <w:pPr>
              <w:pStyle w:val="Tabletext"/>
            </w:pPr>
            <w:r w:rsidRPr="00F044DE">
              <w:t>05 44</w:t>
            </w:r>
          </w:p>
        </w:tc>
        <w:tc>
          <w:tcPr>
            <w:tcW w:w="467" w:type="pct"/>
            <w:vAlign w:val="bottom"/>
          </w:tcPr>
          <w:p w14:paraId="7FB9278E" w14:textId="77777777" w:rsidR="00EC7415" w:rsidRPr="00F044DE" w:rsidRDefault="00EC7415" w:rsidP="00362582">
            <w:pPr>
              <w:pStyle w:val="Tabletext"/>
            </w:pPr>
            <w:r w:rsidRPr="00F044DE">
              <w:t>39</w:t>
            </w:r>
          </w:p>
        </w:tc>
        <w:tc>
          <w:tcPr>
            <w:tcW w:w="525" w:type="pct"/>
            <w:vAlign w:val="bottom"/>
          </w:tcPr>
          <w:p w14:paraId="7D2F7C60" w14:textId="77777777" w:rsidR="00EC7415" w:rsidRPr="00F044DE" w:rsidRDefault="00EC7415" w:rsidP="00362582">
            <w:pPr>
              <w:pStyle w:val="Tabletext"/>
            </w:pPr>
            <w:r w:rsidRPr="00F044DE">
              <w:t>0805</w:t>
            </w:r>
          </w:p>
        </w:tc>
        <w:tc>
          <w:tcPr>
            <w:tcW w:w="525" w:type="pct"/>
            <w:vAlign w:val="bottom"/>
          </w:tcPr>
          <w:p w14:paraId="21C37094" w14:textId="77777777" w:rsidR="00EC7415" w:rsidRPr="00F044DE" w:rsidRDefault="00EC7415" w:rsidP="00362582">
            <w:pPr>
              <w:pStyle w:val="Tabletext"/>
            </w:pPr>
            <w:r w:rsidRPr="00F044DE">
              <w:t>0902</w:t>
            </w:r>
          </w:p>
        </w:tc>
        <w:tc>
          <w:tcPr>
            <w:tcW w:w="467" w:type="pct"/>
            <w:vAlign w:val="bottom"/>
          </w:tcPr>
          <w:p w14:paraId="61C2A16D" w14:textId="77777777" w:rsidR="00EC7415" w:rsidRPr="00F044DE" w:rsidRDefault="00EC7415" w:rsidP="00362582">
            <w:pPr>
              <w:pStyle w:val="Tabletext"/>
            </w:pPr>
            <w:r w:rsidRPr="00F044DE">
              <w:t>57</w:t>
            </w:r>
          </w:p>
        </w:tc>
      </w:tr>
      <w:tr w:rsidR="00EC7415" w:rsidRPr="00F044DE" w14:paraId="45D8E1F6" w14:textId="77777777" w:rsidTr="00EC7415">
        <w:trPr>
          <w:trHeight w:hRule="exact" w:val="327"/>
        </w:trPr>
        <w:tc>
          <w:tcPr>
            <w:tcW w:w="431" w:type="pct"/>
            <w:vAlign w:val="bottom"/>
          </w:tcPr>
          <w:p w14:paraId="5B7EB4EF" w14:textId="77777777" w:rsidR="00EC7415" w:rsidRPr="00F044DE" w:rsidRDefault="00EC7415" w:rsidP="00362582">
            <w:pPr>
              <w:pStyle w:val="Tabletext"/>
            </w:pPr>
            <w:r w:rsidRPr="00F044DE">
              <w:t>N50°</w:t>
            </w:r>
          </w:p>
        </w:tc>
        <w:tc>
          <w:tcPr>
            <w:tcW w:w="526" w:type="pct"/>
            <w:vAlign w:val="bottom"/>
          </w:tcPr>
          <w:p w14:paraId="26F02D9D" w14:textId="77777777" w:rsidR="00EC7415" w:rsidRPr="00F044DE" w:rsidRDefault="00EC7415" w:rsidP="00362582">
            <w:pPr>
              <w:pStyle w:val="Tabletext"/>
            </w:pPr>
            <w:r w:rsidRPr="00F044DE">
              <w:t>03 06</w:t>
            </w:r>
          </w:p>
        </w:tc>
        <w:tc>
          <w:tcPr>
            <w:tcW w:w="525" w:type="pct"/>
            <w:vAlign w:val="bottom"/>
          </w:tcPr>
          <w:p w14:paraId="6712A305" w14:textId="77777777" w:rsidR="00EC7415" w:rsidRPr="00F044DE" w:rsidRDefault="00EC7415" w:rsidP="00362582">
            <w:pPr>
              <w:pStyle w:val="Tabletext"/>
            </w:pPr>
            <w:r w:rsidRPr="00F044DE">
              <w:t>03 51</w:t>
            </w:r>
          </w:p>
        </w:tc>
        <w:tc>
          <w:tcPr>
            <w:tcW w:w="479" w:type="pct"/>
            <w:vAlign w:val="bottom"/>
          </w:tcPr>
          <w:p w14:paraId="5104DF7E" w14:textId="77777777" w:rsidR="00EC7415" w:rsidRPr="00F044DE" w:rsidRDefault="00EC7415" w:rsidP="00362582">
            <w:pPr>
              <w:pStyle w:val="Tabletext"/>
            </w:pPr>
            <w:r w:rsidRPr="00F044DE">
              <w:t>45</w:t>
            </w:r>
          </w:p>
        </w:tc>
        <w:tc>
          <w:tcPr>
            <w:tcW w:w="525" w:type="pct"/>
            <w:vAlign w:val="bottom"/>
          </w:tcPr>
          <w:p w14:paraId="42FEB519" w14:textId="77777777" w:rsidR="00EC7415" w:rsidRPr="00F044DE" w:rsidRDefault="00EC7415" w:rsidP="00362582">
            <w:pPr>
              <w:pStyle w:val="Tabletext"/>
            </w:pPr>
            <w:r w:rsidRPr="00F044DE">
              <w:t>05 15</w:t>
            </w:r>
          </w:p>
        </w:tc>
        <w:tc>
          <w:tcPr>
            <w:tcW w:w="525" w:type="pct"/>
            <w:vAlign w:val="bottom"/>
          </w:tcPr>
          <w:p w14:paraId="40764F22" w14:textId="77777777" w:rsidR="00EC7415" w:rsidRPr="00F044DE" w:rsidRDefault="00EC7415" w:rsidP="00362582">
            <w:pPr>
              <w:pStyle w:val="Tabletext"/>
            </w:pPr>
            <w:r w:rsidRPr="00F044DE">
              <w:t>05 46</w:t>
            </w:r>
          </w:p>
        </w:tc>
        <w:tc>
          <w:tcPr>
            <w:tcW w:w="467" w:type="pct"/>
            <w:vAlign w:val="bottom"/>
          </w:tcPr>
          <w:p w14:paraId="15C69708" w14:textId="77777777" w:rsidR="00EC7415" w:rsidRPr="00F044DE" w:rsidRDefault="00EC7415" w:rsidP="00362582">
            <w:pPr>
              <w:pStyle w:val="Tabletext"/>
            </w:pPr>
            <w:r w:rsidRPr="00F044DE">
              <w:t>31</w:t>
            </w:r>
          </w:p>
        </w:tc>
        <w:tc>
          <w:tcPr>
            <w:tcW w:w="525" w:type="pct"/>
            <w:vAlign w:val="bottom"/>
          </w:tcPr>
          <w:p w14:paraId="7E9CD2E9" w14:textId="77777777" w:rsidR="00EC7415" w:rsidRPr="00F044DE" w:rsidRDefault="00EC7415" w:rsidP="00362582">
            <w:pPr>
              <w:pStyle w:val="Tabletext"/>
            </w:pPr>
            <w:r w:rsidRPr="00F044DE">
              <w:t>0718</w:t>
            </w:r>
          </w:p>
        </w:tc>
        <w:tc>
          <w:tcPr>
            <w:tcW w:w="525" w:type="pct"/>
            <w:vAlign w:val="bottom"/>
          </w:tcPr>
          <w:p w14:paraId="61544002" w14:textId="77777777" w:rsidR="00EC7415" w:rsidRPr="00F044DE" w:rsidRDefault="00EC7415" w:rsidP="00362582">
            <w:pPr>
              <w:pStyle w:val="Tabletext"/>
            </w:pPr>
            <w:r w:rsidRPr="00F044DE">
              <w:t>0756</w:t>
            </w:r>
          </w:p>
        </w:tc>
        <w:tc>
          <w:tcPr>
            <w:tcW w:w="467" w:type="pct"/>
            <w:vAlign w:val="bottom"/>
          </w:tcPr>
          <w:p w14:paraId="7828873B" w14:textId="77777777" w:rsidR="00EC7415" w:rsidRPr="00F044DE" w:rsidRDefault="00EC7415" w:rsidP="00362582">
            <w:pPr>
              <w:pStyle w:val="Tabletext"/>
            </w:pPr>
            <w:r w:rsidRPr="00F044DE">
              <w:t>38</w:t>
            </w:r>
          </w:p>
        </w:tc>
      </w:tr>
      <w:tr w:rsidR="00EC7415" w:rsidRPr="00F044DE" w14:paraId="346E1438" w14:textId="77777777" w:rsidTr="00EC7415">
        <w:trPr>
          <w:trHeight w:hRule="exact" w:val="327"/>
        </w:trPr>
        <w:tc>
          <w:tcPr>
            <w:tcW w:w="431" w:type="pct"/>
            <w:vAlign w:val="bottom"/>
          </w:tcPr>
          <w:p w14:paraId="2C617A34" w14:textId="77777777" w:rsidR="00EC7415" w:rsidRPr="00F044DE" w:rsidRDefault="00EC7415" w:rsidP="00362582">
            <w:pPr>
              <w:pStyle w:val="Tabletext"/>
            </w:pPr>
            <w:r w:rsidRPr="00F044DE">
              <w:t>N40°</w:t>
            </w:r>
          </w:p>
        </w:tc>
        <w:tc>
          <w:tcPr>
            <w:tcW w:w="526" w:type="pct"/>
            <w:vAlign w:val="bottom"/>
          </w:tcPr>
          <w:p w14:paraId="3299DC95" w14:textId="77777777" w:rsidR="00EC7415" w:rsidRPr="00F044DE" w:rsidRDefault="00EC7415" w:rsidP="00362582">
            <w:pPr>
              <w:pStyle w:val="Tabletext"/>
            </w:pPr>
            <w:r w:rsidRPr="00F044DE">
              <w:t>03 59</w:t>
            </w:r>
          </w:p>
        </w:tc>
        <w:tc>
          <w:tcPr>
            <w:tcW w:w="525" w:type="pct"/>
            <w:vAlign w:val="bottom"/>
          </w:tcPr>
          <w:p w14:paraId="53B002BD" w14:textId="77777777" w:rsidR="00EC7415" w:rsidRPr="00F044DE" w:rsidRDefault="00EC7415" w:rsidP="00362582">
            <w:pPr>
              <w:pStyle w:val="Tabletext"/>
            </w:pPr>
            <w:r w:rsidRPr="00F044DE">
              <w:t>04 31</w:t>
            </w:r>
          </w:p>
        </w:tc>
        <w:tc>
          <w:tcPr>
            <w:tcW w:w="479" w:type="pct"/>
            <w:vAlign w:val="bottom"/>
          </w:tcPr>
          <w:p w14:paraId="2265F8DC" w14:textId="77777777" w:rsidR="00EC7415" w:rsidRPr="00F044DE" w:rsidRDefault="00EC7415" w:rsidP="00362582">
            <w:pPr>
              <w:pStyle w:val="Tabletext"/>
            </w:pPr>
            <w:r w:rsidRPr="00F044DE">
              <w:t>32</w:t>
            </w:r>
          </w:p>
        </w:tc>
        <w:tc>
          <w:tcPr>
            <w:tcW w:w="525" w:type="pct"/>
            <w:vAlign w:val="bottom"/>
          </w:tcPr>
          <w:p w14:paraId="3D08CE7D" w14:textId="77777777" w:rsidR="00EC7415" w:rsidRPr="00F044DE" w:rsidRDefault="00EC7415" w:rsidP="00362582">
            <w:pPr>
              <w:pStyle w:val="Tabletext"/>
            </w:pPr>
            <w:r w:rsidRPr="00F044DE">
              <w:t>05 21</w:t>
            </w:r>
          </w:p>
        </w:tc>
        <w:tc>
          <w:tcPr>
            <w:tcW w:w="525" w:type="pct"/>
            <w:vAlign w:val="bottom"/>
          </w:tcPr>
          <w:p w14:paraId="15E65E97" w14:textId="77777777" w:rsidR="00EC7415" w:rsidRPr="00F044DE" w:rsidRDefault="00EC7415" w:rsidP="00362582">
            <w:pPr>
              <w:pStyle w:val="Tabletext"/>
            </w:pPr>
            <w:r w:rsidRPr="00F044DE">
              <w:t>05 47</w:t>
            </w:r>
          </w:p>
        </w:tc>
        <w:tc>
          <w:tcPr>
            <w:tcW w:w="467" w:type="pct"/>
            <w:vAlign w:val="bottom"/>
          </w:tcPr>
          <w:p w14:paraId="41C77DC7" w14:textId="77777777" w:rsidR="00EC7415" w:rsidRPr="00F044DE" w:rsidRDefault="00EC7415" w:rsidP="00362582">
            <w:pPr>
              <w:pStyle w:val="Tabletext"/>
            </w:pPr>
            <w:r w:rsidRPr="00F044DE">
              <w:t>26</w:t>
            </w:r>
          </w:p>
        </w:tc>
        <w:tc>
          <w:tcPr>
            <w:tcW w:w="525" w:type="pct"/>
            <w:vAlign w:val="bottom"/>
          </w:tcPr>
          <w:p w14:paraId="1D311A9B" w14:textId="77777777" w:rsidR="00EC7415" w:rsidRPr="00F044DE" w:rsidRDefault="00EC7415" w:rsidP="00362582">
            <w:pPr>
              <w:pStyle w:val="Tabletext"/>
            </w:pPr>
            <w:r w:rsidRPr="00F044DE">
              <w:t>0648</w:t>
            </w:r>
          </w:p>
        </w:tc>
        <w:tc>
          <w:tcPr>
            <w:tcW w:w="525" w:type="pct"/>
            <w:vAlign w:val="bottom"/>
          </w:tcPr>
          <w:p w14:paraId="7FD66194" w14:textId="77777777" w:rsidR="00EC7415" w:rsidRPr="00F044DE" w:rsidRDefault="00EC7415" w:rsidP="00362582">
            <w:pPr>
              <w:pStyle w:val="Tabletext"/>
            </w:pPr>
            <w:r w:rsidRPr="00F044DE">
              <w:t>0718</w:t>
            </w:r>
          </w:p>
        </w:tc>
        <w:tc>
          <w:tcPr>
            <w:tcW w:w="467" w:type="pct"/>
            <w:vAlign w:val="bottom"/>
          </w:tcPr>
          <w:p w14:paraId="5E6A7096" w14:textId="77777777" w:rsidR="00EC7415" w:rsidRPr="00F044DE" w:rsidRDefault="00EC7415" w:rsidP="00362582">
            <w:pPr>
              <w:pStyle w:val="Tabletext"/>
            </w:pPr>
            <w:r w:rsidRPr="00F044DE">
              <w:t>30</w:t>
            </w:r>
          </w:p>
        </w:tc>
      </w:tr>
      <w:tr w:rsidR="00EC7415" w:rsidRPr="00F044DE" w14:paraId="09715CB2" w14:textId="77777777" w:rsidTr="00EC7415">
        <w:trPr>
          <w:trHeight w:hRule="exact" w:val="327"/>
        </w:trPr>
        <w:tc>
          <w:tcPr>
            <w:tcW w:w="431" w:type="pct"/>
            <w:vAlign w:val="bottom"/>
          </w:tcPr>
          <w:p w14:paraId="7E0A6721" w14:textId="77777777" w:rsidR="00EC7415" w:rsidRPr="00F044DE" w:rsidRDefault="00EC7415" w:rsidP="00362582">
            <w:pPr>
              <w:pStyle w:val="Tabletext"/>
            </w:pPr>
            <w:r w:rsidRPr="00F044DE">
              <w:t>N30°</w:t>
            </w:r>
          </w:p>
        </w:tc>
        <w:tc>
          <w:tcPr>
            <w:tcW w:w="526" w:type="pct"/>
            <w:vAlign w:val="bottom"/>
          </w:tcPr>
          <w:p w14:paraId="7023656E" w14:textId="77777777" w:rsidR="00EC7415" w:rsidRPr="00F044DE" w:rsidRDefault="00EC7415" w:rsidP="00362582">
            <w:pPr>
              <w:pStyle w:val="Tabletext"/>
            </w:pPr>
            <w:r w:rsidRPr="00F044DE">
              <w:t>04 32</w:t>
            </w:r>
          </w:p>
        </w:tc>
        <w:tc>
          <w:tcPr>
            <w:tcW w:w="525" w:type="pct"/>
            <w:vAlign w:val="bottom"/>
          </w:tcPr>
          <w:p w14:paraId="18F72453" w14:textId="77777777" w:rsidR="00EC7415" w:rsidRPr="00F044DE" w:rsidRDefault="00EC7415" w:rsidP="00362582">
            <w:pPr>
              <w:pStyle w:val="Tabletext"/>
            </w:pPr>
            <w:r w:rsidRPr="00F044DE">
              <w:t>04 59</w:t>
            </w:r>
          </w:p>
        </w:tc>
        <w:tc>
          <w:tcPr>
            <w:tcW w:w="479" w:type="pct"/>
            <w:vAlign w:val="bottom"/>
          </w:tcPr>
          <w:p w14:paraId="5C394543" w14:textId="77777777" w:rsidR="00EC7415" w:rsidRPr="00F044DE" w:rsidRDefault="00EC7415" w:rsidP="00362582">
            <w:pPr>
              <w:pStyle w:val="Tabletext"/>
            </w:pPr>
            <w:r w:rsidRPr="00F044DE">
              <w:t>27</w:t>
            </w:r>
          </w:p>
        </w:tc>
        <w:tc>
          <w:tcPr>
            <w:tcW w:w="525" w:type="pct"/>
            <w:vAlign w:val="bottom"/>
          </w:tcPr>
          <w:p w14:paraId="1C2315A0" w14:textId="77777777" w:rsidR="00EC7415" w:rsidRPr="00F044DE" w:rsidRDefault="00EC7415" w:rsidP="00362582">
            <w:pPr>
              <w:pStyle w:val="Tabletext"/>
            </w:pPr>
            <w:r w:rsidRPr="00F044DE">
              <w:t>05 23</w:t>
            </w:r>
          </w:p>
        </w:tc>
        <w:tc>
          <w:tcPr>
            <w:tcW w:w="525" w:type="pct"/>
            <w:vAlign w:val="bottom"/>
          </w:tcPr>
          <w:p w14:paraId="09015F63" w14:textId="77777777" w:rsidR="00EC7415" w:rsidRPr="00F044DE" w:rsidRDefault="00EC7415" w:rsidP="00362582">
            <w:pPr>
              <w:pStyle w:val="Tabletext"/>
            </w:pPr>
            <w:r w:rsidRPr="00F044DE">
              <w:t>05 48</w:t>
            </w:r>
          </w:p>
        </w:tc>
        <w:tc>
          <w:tcPr>
            <w:tcW w:w="467" w:type="pct"/>
            <w:vAlign w:val="bottom"/>
          </w:tcPr>
          <w:p w14:paraId="14B51EA7" w14:textId="77777777" w:rsidR="00EC7415" w:rsidRPr="00F044DE" w:rsidRDefault="00EC7415" w:rsidP="00362582">
            <w:pPr>
              <w:pStyle w:val="Tabletext"/>
            </w:pPr>
            <w:r w:rsidRPr="00F044DE">
              <w:t>25</w:t>
            </w:r>
          </w:p>
        </w:tc>
        <w:tc>
          <w:tcPr>
            <w:tcW w:w="525" w:type="pct"/>
            <w:vAlign w:val="bottom"/>
          </w:tcPr>
          <w:p w14:paraId="03659D4D" w14:textId="77777777" w:rsidR="00EC7415" w:rsidRPr="00F044DE" w:rsidRDefault="00EC7415" w:rsidP="00362582">
            <w:pPr>
              <w:pStyle w:val="Tabletext"/>
            </w:pPr>
            <w:r w:rsidRPr="00F044DE">
              <w:t>0626</w:t>
            </w:r>
          </w:p>
        </w:tc>
        <w:tc>
          <w:tcPr>
            <w:tcW w:w="525" w:type="pct"/>
            <w:vAlign w:val="bottom"/>
          </w:tcPr>
          <w:p w14:paraId="6C504206" w14:textId="77777777" w:rsidR="00EC7415" w:rsidRPr="00F044DE" w:rsidRDefault="00EC7415" w:rsidP="00362582">
            <w:pPr>
              <w:pStyle w:val="Tabletext"/>
            </w:pPr>
            <w:r w:rsidRPr="00F044DE">
              <w:t>0652</w:t>
            </w:r>
          </w:p>
        </w:tc>
        <w:tc>
          <w:tcPr>
            <w:tcW w:w="467" w:type="pct"/>
            <w:vAlign w:val="bottom"/>
          </w:tcPr>
          <w:p w14:paraId="5E01E314" w14:textId="77777777" w:rsidR="00EC7415" w:rsidRPr="00F044DE" w:rsidRDefault="00EC7415" w:rsidP="00362582">
            <w:pPr>
              <w:pStyle w:val="Tabletext"/>
            </w:pPr>
            <w:r w:rsidRPr="00F044DE">
              <w:t>26</w:t>
            </w:r>
          </w:p>
        </w:tc>
      </w:tr>
      <w:tr w:rsidR="00EC7415" w:rsidRPr="00F044DE" w14:paraId="63AB4397" w14:textId="77777777" w:rsidTr="00EC7415">
        <w:trPr>
          <w:trHeight w:hRule="exact" w:val="327"/>
        </w:trPr>
        <w:tc>
          <w:tcPr>
            <w:tcW w:w="431" w:type="pct"/>
            <w:vAlign w:val="bottom"/>
          </w:tcPr>
          <w:p w14:paraId="5CFDD7C1" w14:textId="77777777" w:rsidR="00EC7415" w:rsidRPr="00F044DE" w:rsidRDefault="00EC7415" w:rsidP="00362582">
            <w:pPr>
              <w:pStyle w:val="Tabletext"/>
            </w:pPr>
            <w:r w:rsidRPr="00F044DE">
              <w:t>N20°</w:t>
            </w:r>
          </w:p>
        </w:tc>
        <w:tc>
          <w:tcPr>
            <w:tcW w:w="526" w:type="pct"/>
            <w:vAlign w:val="bottom"/>
          </w:tcPr>
          <w:p w14:paraId="114ADEB5" w14:textId="77777777" w:rsidR="00EC7415" w:rsidRPr="00F044DE" w:rsidRDefault="00EC7415" w:rsidP="00362582">
            <w:pPr>
              <w:pStyle w:val="Tabletext"/>
            </w:pPr>
            <w:r w:rsidRPr="00F044DE">
              <w:t>04 57</w:t>
            </w:r>
          </w:p>
        </w:tc>
        <w:tc>
          <w:tcPr>
            <w:tcW w:w="525" w:type="pct"/>
            <w:vAlign w:val="bottom"/>
          </w:tcPr>
          <w:p w14:paraId="004E8632" w14:textId="77777777" w:rsidR="00EC7415" w:rsidRPr="00F044DE" w:rsidRDefault="00EC7415" w:rsidP="00362582">
            <w:pPr>
              <w:pStyle w:val="Tabletext"/>
            </w:pPr>
            <w:r w:rsidRPr="00F044DE">
              <w:t>05 21</w:t>
            </w:r>
          </w:p>
        </w:tc>
        <w:tc>
          <w:tcPr>
            <w:tcW w:w="479" w:type="pct"/>
            <w:vAlign w:val="bottom"/>
          </w:tcPr>
          <w:p w14:paraId="5F7EE7BB" w14:textId="77777777" w:rsidR="00EC7415" w:rsidRPr="00F044DE" w:rsidRDefault="00EC7415" w:rsidP="00362582">
            <w:pPr>
              <w:pStyle w:val="Tabletext"/>
            </w:pPr>
            <w:r w:rsidRPr="00F044DE">
              <w:t>24</w:t>
            </w:r>
          </w:p>
        </w:tc>
        <w:tc>
          <w:tcPr>
            <w:tcW w:w="525" w:type="pct"/>
            <w:vAlign w:val="bottom"/>
          </w:tcPr>
          <w:p w14:paraId="228CDA49" w14:textId="77777777" w:rsidR="00EC7415" w:rsidRPr="00F044DE" w:rsidRDefault="00EC7415" w:rsidP="00362582">
            <w:pPr>
              <w:pStyle w:val="Tabletext"/>
            </w:pPr>
            <w:r w:rsidRPr="00F044DE">
              <w:t>05 27</w:t>
            </w:r>
          </w:p>
        </w:tc>
        <w:tc>
          <w:tcPr>
            <w:tcW w:w="525" w:type="pct"/>
            <w:vAlign w:val="bottom"/>
          </w:tcPr>
          <w:p w14:paraId="109EF338" w14:textId="77777777" w:rsidR="00EC7415" w:rsidRPr="00F044DE" w:rsidRDefault="00EC7415" w:rsidP="00362582">
            <w:pPr>
              <w:pStyle w:val="Tabletext"/>
            </w:pPr>
            <w:r w:rsidRPr="00F044DE">
              <w:t>05 49</w:t>
            </w:r>
          </w:p>
        </w:tc>
        <w:tc>
          <w:tcPr>
            <w:tcW w:w="467" w:type="pct"/>
            <w:vAlign w:val="bottom"/>
          </w:tcPr>
          <w:p w14:paraId="3CE576DF" w14:textId="77777777" w:rsidR="00EC7415" w:rsidRPr="00F044DE" w:rsidRDefault="00EC7415" w:rsidP="00362582">
            <w:pPr>
              <w:pStyle w:val="Tabletext"/>
            </w:pPr>
            <w:r w:rsidRPr="00F044DE">
              <w:t>22</w:t>
            </w:r>
          </w:p>
        </w:tc>
        <w:tc>
          <w:tcPr>
            <w:tcW w:w="525" w:type="pct"/>
            <w:vAlign w:val="bottom"/>
          </w:tcPr>
          <w:p w14:paraId="4A0E2672" w14:textId="77777777" w:rsidR="00EC7415" w:rsidRPr="00F044DE" w:rsidRDefault="00EC7415" w:rsidP="00362582">
            <w:pPr>
              <w:pStyle w:val="Tabletext"/>
            </w:pPr>
            <w:r w:rsidRPr="00F044DE">
              <w:t>0607</w:t>
            </w:r>
          </w:p>
        </w:tc>
        <w:tc>
          <w:tcPr>
            <w:tcW w:w="525" w:type="pct"/>
            <w:vAlign w:val="bottom"/>
          </w:tcPr>
          <w:p w14:paraId="1BE5D0A9" w14:textId="77777777" w:rsidR="00EC7415" w:rsidRPr="00F044DE" w:rsidRDefault="00EC7415" w:rsidP="00362582">
            <w:pPr>
              <w:pStyle w:val="Tabletext"/>
            </w:pPr>
            <w:r w:rsidRPr="00F044DE">
              <w:t>0630</w:t>
            </w:r>
          </w:p>
        </w:tc>
        <w:tc>
          <w:tcPr>
            <w:tcW w:w="467" w:type="pct"/>
            <w:vAlign w:val="bottom"/>
          </w:tcPr>
          <w:p w14:paraId="5A82B6CA" w14:textId="77777777" w:rsidR="00EC7415" w:rsidRPr="00F044DE" w:rsidRDefault="00EC7415" w:rsidP="00362582">
            <w:pPr>
              <w:pStyle w:val="Tabletext"/>
            </w:pPr>
            <w:r w:rsidRPr="00F044DE">
              <w:t>23</w:t>
            </w:r>
          </w:p>
        </w:tc>
      </w:tr>
      <w:tr w:rsidR="00EC7415" w:rsidRPr="00F044DE" w14:paraId="5135448E" w14:textId="77777777" w:rsidTr="00EC7415">
        <w:trPr>
          <w:trHeight w:hRule="exact" w:val="327"/>
        </w:trPr>
        <w:tc>
          <w:tcPr>
            <w:tcW w:w="431" w:type="pct"/>
            <w:vAlign w:val="bottom"/>
          </w:tcPr>
          <w:p w14:paraId="3C4CDA63" w14:textId="77777777" w:rsidR="00EC7415" w:rsidRPr="00F044DE" w:rsidRDefault="00EC7415" w:rsidP="00362582">
            <w:pPr>
              <w:pStyle w:val="Tabletext"/>
            </w:pPr>
            <w:r w:rsidRPr="00F044DE">
              <w:t>N10°</w:t>
            </w:r>
          </w:p>
        </w:tc>
        <w:tc>
          <w:tcPr>
            <w:tcW w:w="526" w:type="pct"/>
            <w:vAlign w:val="bottom"/>
          </w:tcPr>
          <w:p w14:paraId="6B62DC55" w14:textId="77777777" w:rsidR="00EC7415" w:rsidRPr="00F044DE" w:rsidRDefault="00EC7415" w:rsidP="00362582">
            <w:pPr>
              <w:pStyle w:val="Tabletext"/>
            </w:pPr>
            <w:r w:rsidRPr="00F044DE">
              <w:t>05 18</w:t>
            </w:r>
          </w:p>
        </w:tc>
        <w:tc>
          <w:tcPr>
            <w:tcW w:w="525" w:type="pct"/>
            <w:vAlign w:val="bottom"/>
          </w:tcPr>
          <w:p w14:paraId="4AAB96F3" w14:textId="77777777" w:rsidR="00EC7415" w:rsidRPr="00F044DE" w:rsidRDefault="00EC7415" w:rsidP="00362582">
            <w:pPr>
              <w:pStyle w:val="Tabletext"/>
            </w:pPr>
            <w:r w:rsidRPr="00F044DE">
              <w:t>05 40</w:t>
            </w:r>
          </w:p>
        </w:tc>
        <w:tc>
          <w:tcPr>
            <w:tcW w:w="479" w:type="pct"/>
            <w:vAlign w:val="bottom"/>
          </w:tcPr>
          <w:p w14:paraId="33CABBAC" w14:textId="77777777" w:rsidR="00EC7415" w:rsidRPr="00F044DE" w:rsidRDefault="00EC7415" w:rsidP="00362582">
            <w:pPr>
              <w:pStyle w:val="Tabletext"/>
            </w:pPr>
            <w:r w:rsidRPr="00F044DE">
              <w:t>22</w:t>
            </w:r>
          </w:p>
        </w:tc>
        <w:tc>
          <w:tcPr>
            <w:tcW w:w="525" w:type="pct"/>
            <w:vAlign w:val="bottom"/>
          </w:tcPr>
          <w:p w14:paraId="038E95B2" w14:textId="77777777" w:rsidR="00EC7415" w:rsidRPr="00F044DE" w:rsidRDefault="00EC7415" w:rsidP="00362582">
            <w:pPr>
              <w:pStyle w:val="Tabletext"/>
            </w:pPr>
            <w:r w:rsidRPr="00F044DE">
              <w:t>05 28</w:t>
            </w:r>
          </w:p>
        </w:tc>
        <w:tc>
          <w:tcPr>
            <w:tcW w:w="525" w:type="pct"/>
            <w:vAlign w:val="bottom"/>
          </w:tcPr>
          <w:p w14:paraId="101189D6" w14:textId="77777777" w:rsidR="00EC7415" w:rsidRPr="00F044DE" w:rsidRDefault="00EC7415" w:rsidP="00362582">
            <w:pPr>
              <w:pStyle w:val="Tabletext"/>
            </w:pPr>
            <w:r w:rsidRPr="00F044DE">
              <w:t>05 49</w:t>
            </w:r>
          </w:p>
        </w:tc>
        <w:tc>
          <w:tcPr>
            <w:tcW w:w="467" w:type="pct"/>
            <w:vAlign w:val="bottom"/>
          </w:tcPr>
          <w:p w14:paraId="0BE184C0" w14:textId="77777777" w:rsidR="00EC7415" w:rsidRPr="00F044DE" w:rsidRDefault="00EC7415" w:rsidP="00362582">
            <w:pPr>
              <w:pStyle w:val="Tabletext"/>
            </w:pPr>
            <w:r w:rsidRPr="00F044DE">
              <w:t>21</w:t>
            </w:r>
          </w:p>
        </w:tc>
        <w:tc>
          <w:tcPr>
            <w:tcW w:w="525" w:type="pct"/>
            <w:vAlign w:val="bottom"/>
          </w:tcPr>
          <w:p w14:paraId="65AE8174" w14:textId="77777777" w:rsidR="00EC7415" w:rsidRPr="00F044DE" w:rsidRDefault="00EC7415" w:rsidP="00362582">
            <w:pPr>
              <w:pStyle w:val="Tabletext"/>
            </w:pPr>
            <w:r w:rsidRPr="00F044DE">
              <w:t>0550</w:t>
            </w:r>
          </w:p>
        </w:tc>
        <w:tc>
          <w:tcPr>
            <w:tcW w:w="525" w:type="pct"/>
            <w:vAlign w:val="bottom"/>
          </w:tcPr>
          <w:p w14:paraId="72A938D2" w14:textId="77777777" w:rsidR="00EC7415" w:rsidRPr="00F044DE" w:rsidRDefault="00EC7415" w:rsidP="00362582">
            <w:pPr>
              <w:pStyle w:val="Tabletext"/>
            </w:pPr>
            <w:r w:rsidRPr="00F044DE">
              <w:t>0612</w:t>
            </w:r>
          </w:p>
        </w:tc>
        <w:tc>
          <w:tcPr>
            <w:tcW w:w="467" w:type="pct"/>
            <w:vAlign w:val="bottom"/>
          </w:tcPr>
          <w:p w14:paraId="60F5CFE4" w14:textId="77777777" w:rsidR="00EC7415" w:rsidRPr="00F044DE" w:rsidRDefault="00EC7415" w:rsidP="00362582">
            <w:pPr>
              <w:pStyle w:val="Tabletext"/>
            </w:pPr>
            <w:r w:rsidRPr="00F044DE">
              <w:t>22</w:t>
            </w:r>
          </w:p>
        </w:tc>
      </w:tr>
      <w:tr w:rsidR="00EC7415" w:rsidRPr="00F044DE" w14:paraId="179682A3" w14:textId="77777777" w:rsidTr="00EC7415">
        <w:trPr>
          <w:trHeight w:hRule="exact" w:val="327"/>
        </w:trPr>
        <w:tc>
          <w:tcPr>
            <w:tcW w:w="431" w:type="pct"/>
            <w:vAlign w:val="bottom"/>
          </w:tcPr>
          <w:p w14:paraId="0393D68E" w14:textId="77777777" w:rsidR="00EC7415" w:rsidRPr="00F044DE" w:rsidRDefault="00EC7415" w:rsidP="00362582">
            <w:pPr>
              <w:pStyle w:val="Tabletext"/>
            </w:pPr>
            <w:r w:rsidRPr="00F044DE">
              <w:t>0°</w:t>
            </w:r>
          </w:p>
        </w:tc>
        <w:tc>
          <w:tcPr>
            <w:tcW w:w="526" w:type="pct"/>
            <w:vAlign w:val="bottom"/>
          </w:tcPr>
          <w:p w14:paraId="599AA654" w14:textId="77777777" w:rsidR="00EC7415" w:rsidRPr="00F044DE" w:rsidRDefault="00EC7415" w:rsidP="00362582">
            <w:pPr>
              <w:pStyle w:val="Tabletext"/>
            </w:pPr>
            <w:r w:rsidRPr="00F044DE">
              <w:t>05 36</w:t>
            </w:r>
          </w:p>
        </w:tc>
        <w:tc>
          <w:tcPr>
            <w:tcW w:w="525" w:type="pct"/>
            <w:vAlign w:val="bottom"/>
          </w:tcPr>
          <w:p w14:paraId="1CEBCCD1" w14:textId="77777777" w:rsidR="00EC7415" w:rsidRPr="00F044DE" w:rsidRDefault="00EC7415" w:rsidP="00362582">
            <w:pPr>
              <w:pStyle w:val="Tabletext"/>
            </w:pPr>
            <w:r w:rsidRPr="00F044DE">
              <w:t>05 58</w:t>
            </w:r>
          </w:p>
        </w:tc>
        <w:tc>
          <w:tcPr>
            <w:tcW w:w="479" w:type="pct"/>
            <w:vAlign w:val="bottom"/>
          </w:tcPr>
          <w:p w14:paraId="1D1D41C6" w14:textId="77777777" w:rsidR="00EC7415" w:rsidRPr="00F044DE" w:rsidRDefault="00EC7415" w:rsidP="00362582">
            <w:pPr>
              <w:pStyle w:val="Tabletext"/>
            </w:pPr>
            <w:r w:rsidRPr="00F044DE">
              <w:t>22</w:t>
            </w:r>
          </w:p>
        </w:tc>
        <w:tc>
          <w:tcPr>
            <w:tcW w:w="525" w:type="pct"/>
            <w:vAlign w:val="bottom"/>
          </w:tcPr>
          <w:p w14:paraId="0671063A" w14:textId="77777777" w:rsidR="00EC7415" w:rsidRPr="00F044DE" w:rsidRDefault="00EC7415" w:rsidP="00362582">
            <w:pPr>
              <w:pStyle w:val="Tabletext"/>
            </w:pPr>
            <w:r w:rsidRPr="00F044DE">
              <w:t>05 28</w:t>
            </w:r>
          </w:p>
        </w:tc>
        <w:tc>
          <w:tcPr>
            <w:tcW w:w="525" w:type="pct"/>
            <w:vAlign w:val="bottom"/>
          </w:tcPr>
          <w:p w14:paraId="39088283" w14:textId="77777777" w:rsidR="00EC7415" w:rsidRPr="00F044DE" w:rsidRDefault="00EC7415" w:rsidP="00362582">
            <w:pPr>
              <w:pStyle w:val="Tabletext"/>
            </w:pPr>
            <w:r w:rsidRPr="00F044DE">
              <w:t>05 49</w:t>
            </w:r>
          </w:p>
        </w:tc>
        <w:tc>
          <w:tcPr>
            <w:tcW w:w="467" w:type="pct"/>
            <w:vAlign w:val="bottom"/>
          </w:tcPr>
          <w:p w14:paraId="1683B236" w14:textId="77777777" w:rsidR="00EC7415" w:rsidRPr="00F044DE" w:rsidRDefault="00EC7415" w:rsidP="00362582">
            <w:pPr>
              <w:pStyle w:val="Tabletext"/>
            </w:pPr>
            <w:r w:rsidRPr="00F044DE">
              <w:t>21</w:t>
            </w:r>
          </w:p>
        </w:tc>
        <w:tc>
          <w:tcPr>
            <w:tcW w:w="525" w:type="pct"/>
            <w:vAlign w:val="bottom"/>
          </w:tcPr>
          <w:p w14:paraId="55587431" w14:textId="77777777" w:rsidR="00EC7415" w:rsidRPr="00F044DE" w:rsidRDefault="00EC7415" w:rsidP="00362582">
            <w:pPr>
              <w:pStyle w:val="Tabletext"/>
            </w:pPr>
            <w:r w:rsidRPr="00F044DE">
              <w:t>0532</w:t>
            </w:r>
          </w:p>
        </w:tc>
        <w:tc>
          <w:tcPr>
            <w:tcW w:w="525" w:type="pct"/>
            <w:vAlign w:val="bottom"/>
          </w:tcPr>
          <w:p w14:paraId="3D6E6CF1" w14:textId="77777777" w:rsidR="00EC7415" w:rsidRPr="00F044DE" w:rsidRDefault="00EC7415" w:rsidP="00362582">
            <w:pPr>
              <w:pStyle w:val="Tabletext"/>
            </w:pPr>
            <w:r w:rsidRPr="00F044DE">
              <w:t>0554</w:t>
            </w:r>
          </w:p>
        </w:tc>
        <w:tc>
          <w:tcPr>
            <w:tcW w:w="467" w:type="pct"/>
            <w:vAlign w:val="bottom"/>
          </w:tcPr>
          <w:p w14:paraId="50563E07" w14:textId="77777777" w:rsidR="00EC7415" w:rsidRPr="00F044DE" w:rsidRDefault="00EC7415" w:rsidP="00362582">
            <w:pPr>
              <w:pStyle w:val="Tabletext"/>
            </w:pPr>
            <w:r w:rsidRPr="00F044DE">
              <w:t>22</w:t>
            </w:r>
          </w:p>
        </w:tc>
      </w:tr>
      <w:tr w:rsidR="00EC7415" w:rsidRPr="00F044DE" w14:paraId="50B21A9D" w14:textId="77777777" w:rsidTr="00EC7415">
        <w:trPr>
          <w:trHeight w:hRule="exact" w:val="327"/>
        </w:trPr>
        <w:tc>
          <w:tcPr>
            <w:tcW w:w="431" w:type="pct"/>
            <w:vAlign w:val="bottom"/>
          </w:tcPr>
          <w:p w14:paraId="041E76DE" w14:textId="77777777" w:rsidR="00EC7415" w:rsidRPr="00F044DE" w:rsidRDefault="00EC7415" w:rsidP="00362582">
            <w:pPr>
              <w:pStyle w:val="Tabletext"/>
            </w:pPr>
            <w:r w:rsidRPr="00F044DE">
              <w:t>S10°</w:t>
            </w:r>
          </w:p>
        </w:tc>
        <w:tc>
          <w:tcPr>
            <w:tcW w:w="526" w:type="pct"/>
            <w:vAlign w:val="bottom"/>
          </w:tcPr>
          <w:p w14:paraId="1FC2D959" w14:textId="77777777" w:rsidR="00EC7415" w:rsidRPr="00F044DE" w:rsidRDefault="00EC7415" w:rsidP="00362582">
            <w:pPr>
              <w:pStyle w:val="Tabletext"/>
            </w:pPr>
            <w:r w:rsidRPr="00F044DE">
              <w:t>05 53</w:t>
            </w:r>
          </w:p>
        </w:tc>
        <w:tc>
          <w:tcPr>
            <w:tcW w:w="525" w:type="pct"/>
            <w:vAlign w:val="bottom"/>
          </w:tcPr>
          <w:p w14:paraId="1118F5BD" w14:textId="77777777" w:rsidR="00EC7415" w:rsidRPr="00F044DE" w:rsidRDefault="00EC7415" w:rsidP="00362582">
            <w:pPr>
              <w:pStyle w:val="Tabletext"/>
            </w:pPr>
            <w:r w:rsidRPr="00F044DE">
              <w:t>06 16</w:t>
            </w:r>
          </w:p>
        </w:tc>
        <w:tc>
          <w:tcPr>
            <w:tcW w:w="479" w:type="pct"/>
            <w:vAlign w:val="bottom"/>
          </w:tcPr>
          <w:p w14:paraId="0598154D" w14:textId="77777777" w:rsidR="00EC7415" w:rsidRPr="00F044DE" w:rsidRDefault="00EC7415" w:rsidP="00362582">
            <w:pPr>
              <w:pStyle w:val="Tabletext"/>
            </w:pPr>
            <w:r w:rsidRPr="00F044DE">
              <w:t>23</w:t>
            </w:r>
          </w:p>
        </w:tc>
        <w:tc>
          <w:tcPr>
            <w:tcW w:w="525" w:type="pct"/>
            <w:vAlign w:val="bottom"/>
          </w:tcPr>
          <w:p w14:paraId="3675E2F2" w14:textId="77777777" w:rsidR="00EC7415" w:rsidRPr="00F044DE" w:rsidRDefault="00EC7415" w:rsidP="00362582">
            <w:pPr>
              <w:pStyle w:val="Tabletext"/>
            </w:pPr>
            <w:r w:rsidRPr="00F044DE">
              <w:t>05 28</w:t>
            </w:r>
          </w:p>
        </w:tc>
        <w:tc>
          <w:tcPr>
            <w:tcW w:w="525" w:type="pct"/>
            <w:vAlign w:val="bottom"/>
          </w:tcPr>
          <w:p w14:paraId="63902BB0" w14:textId="77777777" w:rsidR="00EC7415" w:rsidRPr="00F044DE" w:rsidRDefault="00EC7415" w:rsidP="00362582">
            <w:pPr>
              <w:pStyle w:val="Tabletext"/>
            </w:pPr>
            <w:r w:rsidRPr="00F044DE">
              <w:t>05 50</w:t>
            </w:r>
          </w:p>
        </w:tc>
        <w:tc>
          <w:tcPr>
            <w:tcW w:w="467" w:type="pct"/>
            <w:vAlign w:val="bottom"/>
          </w:tcPr>
          <w:p w14:paraId="2CE8ED9C" w14:textId="77777777" w:rsidR="00EC7415" w:rsidRPr="00F044DE" w:rsidRDefault="00EC7415" w:rsidP="00362582">
            <w:pPr>
              <w:pStyle w:val="Tabletext"/>
            </w:pPr>
            <w:r w:rsidRPr="00F044DE">
              <w:t>22</w:t>
            </w:r>
          </w:p>
        </w:tc>
        <w:tc>
          <w:tcPr>
            <w:tcW w:w="525" w:type="pct"/>
            <w:vAlign w:val="bottom"/>
          </w:tcPr>
          <w:p w14:paraId="7EF03802" w14:textId="77777777" w:rsidR="00EC7415" w:rsidRPr="00F044DE" w:rsidRDefault="00EC7415" w:rsidP="00362582">
            <w:pPr>
              <w:pStyle w:val="Tabletext"/>
            </w:pPr>
            <w:r w:rsidRPr="00F044DE">
              <w:t>0514</w:t>
            </w:r>
          </w:p>
        </w:tc>
        <w:tc>
          <w:tcPr>
            <w:tcW w:w="525" w:type="pct"/>
            <w:vAlign w:val="bottom"/>
          </w:tcPr>
          <w:p w14:paraId="60A1A9B9" w14:textId="77777777" w:rsidR="00EC7415" w:rsidRPr="00F044DE" w:rsidRDefault="00EC7415" w:rsidP="00362582">
            <w:pPr>
              <w:pStyle w:val="Tabletext"/>
            </w:pPr>
            <w:r w:rsidRPr="00F044DE">
              <w:t>0537</w:t>
            </w:r>
          </w:p>
        </w:tc>
        <w:tc>
          <w:tcPr>
            <w:tcW w:w="467" w:type="pct"/>
            <w:vAlign w:val="bottom"/>
          </w:tcPr>
          <w:p w14:paraId="34F907EF" w14:textId="77777777" w:rsidR="00EC7415" w:rsidRPr="00F044DE" w:rsidRDefault="00EC7415" w:rsidP="00362582">
            <w:pPr>
              <w:pStyle w:val="Tabletext"/>
            </w:pPr>
            <w:r w:rsidRPr="00F044DE">
              <w:t>23</w:t>
            </w:r>
          </w:p>
        </w:tc>
      </w:tr>
      <w:tr w:rsidR="00EC7415" w:rsidRPr="00F044DE" w14:paraId="57A28742" w14:textId="77777777" w:rsidTr="00EC7415">
        <w:trPr>
          <w:trHeight w:hRule="exact" w:val="327"/>
        </w:trPr>
        <w:tc>
          <w:tcPr>
            <w:tcW w:w="431" w:type="pct"/>
            <w:vAlign w:val="bottom"/>
          </w:tcPr>
          <w:p w14:paraId="5BB3DB1D" w14:textId="77777777" w:rsidR="00EC7415" w:rsidRPr="00F044DE" w:rsidRDefault="00EC7415" w:rsidP="00362582">
            <w:pPr>
              <w:pStyle w:val="Tabletext"/>
            </w:pPr>
            <w:r w:rsidRPr="00F044DE">
              <w:t>S20°</w:t>
            </w:r>
          </w:p>
        </w:tc>
        <w:tc>
          <w:tcPr>
            <w:tcW w:w="526" w:type="pct"/>
            <w:vAlign w:val="bottom"/>
          </w:tcPr>
          <w:p w14:paraId="1DE9DED3" w14:textId="77777777" w:rsidR="00EC7415" w:rsidRPr="00F044DE" w:rsidRDefault="00EC7415" w:rsidP="00362582">
            <w:pPr>
              <w:pStyle w:val="Tabletext"/>
            </w:pPr>
            <w:r w:rsidRPr="00F044DE">
              <w:t>06 10</w:t>
            </w:r>
          </w:p>
        </w:tc>
        <w:tc>
          <w:tcPr>
            <w:tcW w:w="525" w:type="pct"/>
            <w:vAlign w:val="bottom"/>
          </w:tcPr>
          <w:p w14:paraId="3015FEB9" w14:textId="77777777" w:rsidR="00EC7415" w:rsidRPr="00F044DE" w:rsidRDefault="00EC7415" w:rsidP="00362582">
            <w:pPr>
              <w:pStyle w:val="Tabletext"/>
            </w:pPr>
            <w:r w:rsidRPr="00F044DE">
              <w:t>06 34</w:t>
            </w:r>
          </w:p>
        </w:tc>
        <w:tc>
          <w:tcPr>
            <w:tcW w:w="479" w:type="pct"/>
            <w:vAlign w:val="bottom"/>
          </w:tcPr>
          <w:p w14:paraId="56D9D047" w14:textId="77777777" w:rsidR="00EC7415" w:rsidRPr="00F044DE" w:rsidRDefault="00EC7415" w:rsidP="00362582">
            <w:pPr>
              <w:pStyle w:val="Tabletext"/>
            </w:pPr>
            <w:r w:rsidRPr="00F044DE">
              <w:t>24</w:t>
            </w:r>
          </w:p>
        </w:tc>
        <w:tc>
          <w:tcPr>
            <w:tcW w:w="525" w:type="pct"/>
            <w:vAlign w:val="bottom"/>
          </w:tcPr>
          <w:p w14:paraId="7D182229" w14:textId="77777777" w:rsidR="00EC7415" w:rsidRPr="00F044DE" w:rsidRDefault="00EC7415" w:rsidP="00362582">
            <w:pPr>
              <w:pStyle w:val="Tabletext"/>
            </w:pPr>
            <w:r w:rsidRPr="00F044DE">
              <w:t>05 27</w:t>
            </w:r>
          </w:p>
        </w:tc>
        <w:tc>
          <w:tcPr>
            <w:tcW w:w="525" w:type="pct"/>
            <w:vAlign w:val="bottom"/>
          </w:tcPr>
          <w:p w14:paraId="21E36E17" w14:textId="77777777" w:rsidR="00EC7415" w:rsidRPr="00F044DE" w:rsidRDefault="00EC7415" w:rsidP="00362582">
            <w:pPr>
              <w:pStyle w:val="Tabletext"/>
            </w:pPr>
            <w:r w:rsidRPr="00F044DE">
              <w:t>05 50</w:t>
            </w:r>
          </w:p>
        </w:tc>
        <w:tc>
          <w:tcPr>
            <w:tcW w:w="467" w:type="pct"/>
            <w:vAlign w:val="bottom"/>
          </w:tcPr>
          <w:p w14:paraId="2D03311D" w14:textId="77777777" w:rsidR="00EC7415" w:rsidRPr="00F044DE" w:rsidRDefault="00EC7415" w:rsidP="00362582">
            <w:pPr>
              <w:pStyle w:val="Tabletext"/>
            </w:pPr>
            <w:r w:rsidRPr="00F044DE">
              <w:t>23</w:t>
            </w:r>
          </w:p>
        </w:tc>
        <w:tc>
          <w:tcPr>
            <w:tcW w:w="525" w:type="pct"/>
            <w:vAlign w:val="bottom"/>
          </w:tcPr>
          <w:p w14:paraId="6E7FE752" w14:textId="77777777" w:rsidR="00EC7415" w:rsidRPr="00F044DE" w:rsidRDefault="00EC7415" w:rsidP="00362582">
            <w:pPr>
              <w:pStyle w:val="Tabletext"/>
            </w:pPr>
            <w:r w:rsidRPr="00F044DE">
              <w:t>0454</w:t>
            </w:r>
          </w:p>
        </w:tc>
        <w:tc>
          <w:tcPr>
            <w:tcW w:w="525" w:type="pct"/>
            <w:vAlign w:val="bottom"/>
          </w:tcPr>
          <w:p w14:paraId="3BDA2110" w14:textId="77777777" w:rsidR="00EC7415" w:rsidRPr="00F044DE" w:rsidRDefault="00EC7415" w:rsidP="00362582">
            <w:pPr>
              <w:pStyle w:val="Tabletext"/>
            </w:pPr>
            <w:r w:rsidRPr="00F044DE">
              <w:t>0518</w:t>
            </w:r>
          </w:p>
        </w:tc>
        <w:tc>
          <w:tcPr>
            <w:tcW w:w="467" w:type="pct"/>
            <w:vAlign w:val="bottom"/>
          </w:tcPr>
          <w:p w14:paraId="3A33286C" w14:textId="77777777" w:rsidR="00EC7415" w:rsidRPr="00F044DE" w:rsidRDefault="00EC7415" w:rsidP="00362582">
            <w:pPr>
              <w:pStyle w:val="Tabletext"/>
            </w:pPr>
            <w:r w:rsidRPr="00F044DE">
              <w:t>24</w:t>
            </w:r>
          </w:p>
        </w:tc>
      </w:tr>
      <w:tr w:rsidR="00EC7415" w:rsidRPr="00F044DE" w14:paraId="7D848767" w14:textId="77777777" w:rsidTr="00EC7415">
        <w:trPr>
          <w:trHeight w:hRule="exact" w:val="327"/>
        </w:trPr>
        <w:tc>
          <w:tcPr>
            <w:tcW w:w="431" w:type="pct"/>
            <w:vAlign w:val="bottom"/>
          </w:tcPr>
          <w:p w14:paraId="112BC885" w14:textId="77777777" w:rsidR="00EC7415" w:rsidRPr="00F044DE" w:rsidRDefault="00EC7415" w:rsidP="00362582">
            <w:pPr>
              <w:pStyle w:val="Tabletext"/>
            </w:pPr>
            <w:r w:rsidRPr="00F044DE">
              <w:t>S30°</w:t>
            </w:r>
          </w:p>
        </w:tc>
        <w:tc>
          <w:tcPr>
            <w:tcW w:w="526" w:type="pct"/>
            <w:vAlign w:val="bottom"/>
          </w:tcPr>
          <w:p w14:paraId="57B84C1D" w14:textId="77777777" w:rsidR="00EC7415" w:rsidRPr="00F044DE" w:rsidRDefault="00EC7415" w:rsidP="00362582">
            <w:pPr>
              <w:pStyle w:val="Tabletext"/>
            </w:pPr>
            <w:r w:rsidRPr="00F044DE">
              <w:t>06 29</w:t>
            </w:r>
          </w:p>
        </w:tc>
        <w:tc>
          <w:tcPr>
            <w:tcW w:w="525" w:type="pct"/>
            <w:vAlign w:val="bottom"/>
          </w:tcPr>
          <w:p w14:paraId="544CDE68" w14:textId="77777777" w:rsidR="00EC7415" w:rsidRPr="00F044DE" w:rsidRDefault="00EC7415" w:rsidP="00362582">
            <w:pPr>
              <w:pStyle w:val="Tabletext"/>
            </w:pPr>
            <w:r w:rsidRPr="00F044DE">
              <w:t>06 55</w:t>
            </w:r>
          </w:p>
        </w:tc>
        <w:tc>
          <w:tcPr>
            <w:tcW w:w="479" w:type="pct"/>
            <w:vAlign w:val="bottom"/>
          </w:tcPr>
          <w:p w14:paraId="23FD2EE0" w14:textId="77777777" w:rsidR="00EC7415" w:rsidRPr="00F044DE" w:rsidRDefault="00EC7415" w:rsidP="00362582">
            <w:pPr>
              <w:pStyle w:val="Tabletext"/>
            </w:pPr>
            <w:r w:rsidRPr="00F044DE">
              <w:t>26</w:t>
            </w:r>
          </w:p>
        </w:tc>
        <w:tc>
          <w:tcPr>
            <w:tcW w:w="525" w:type="pct"/>
            <w:vAlign w:val="bottom"/>
          </w:tcPr>
          <w:p w14:paraId="42FBFADA" w14:textId="77777777" w:rsidR="00EC7415" w:rsidRPr="00F044DE" w:rsidRDefault="00EC7415" w:rsidP="00362582">
            <w:pPr>
              <w:pStyle w:val="Tabletext"/>
            </w:pPr>
            <w:r w:rsidRPr="00F044DE">
              <w:t>05 24</w:t>
            </w:r>
          </w:p>
        </w:tc>
        <w:tc>
          <w:tcPr>
            <w:tcW w:w="525" w:type="pct"/>
            <w:vAlign w:val="bottom"/>
          </w:tcPr>
          <w:p w14:paraId="57D34EDE" w14:textId="77777777" w:rsidR="00EC7415" w:rsidRPr="00F044DE" w:rsidRDefault="00EC7415" w:rsidP="00362582">
            <w:pPr>
              <w:pStyle w:val="Tabletext"/>
            </w:pPr>
            <w:r w:rsidRPr="00F044DE">
              <w:t>05 50</w:t>
            </w:r>
          </w:p>
        </w:tc>
        <w:tc>
          <w:tcPr>
            <w:tcW w:w="467" w:type="pct"/>
            <w:vAlign w:val="bottom"/>
          </w:tcPr>
          <w:p w14:paraId="60857409" w14:textId="77777777" w:rsidR="00EC7415" w:rsidRPr="00F044DE" w:rsidRDefault="00EC7415" w:rsidP="00362582">
            <w:pPr>
              <w:pStyle w:val="Tabletext"/>
            </w:pPr>
            <w:r w:rsidRPr="00F044DE">
              <w:t>26</w:t>
            </w:r>
          </w:p>
        </w:tc>
        <w:tc>
          <w:tcPr>
            <w:tcW w:w="525" w:type="pct"/>
            <w:vAlign w:val="bottom"/>
          </w:tcPr>
          <w:p w14:paraId="7AC171DB" w14:textId="77777777" w:rsidR="00EC7415" w:rsidRPr="00F044DE" w:rsidRDefault="00EC7415" w:rsidP="00362582">
            <w:pPr>
              <w:pStyle w:val="Tabletext"/>
            </w:pPr>
            <w:r w:rsidRPr="00F044DE">
              <w:t>0429</w:t>
            </w:r>
          </w:p>
        </w:tc>
        <w:tc>
          <w:tcPr>
            <w:tcW w:w="525" w:type="pct"/>
            <w:vAlign w:val="bottom"/>
          </w:tcPr>
          <w:p w14:paraId="6A39D0AC" w14:textId="77777777" w:rsidR="00EC7415" w:rsidRPr="00F044DE" w:rsidRDefault="00EC7415" w:rsidP="00362582">
            <w:pPr>
              <w:pStyle w:val="Tabletext"/>
            </w:pPr>
            <w:r w:rsidRPr="00F044DE">
              <w:t>0456</w:t>
            </w:r>
          </w:p>
        </w:tc>
        <w:tc>
          <w:tcPr>
            <w:tcW w:w="467" w:type="pct"/>
            <w:vAlign w:val="bottom"/>
          </w:tcPr>
          <w:p w14:paraId="470748E6" w14:textId="77777777" w:rsidR="00EC7415" w:rsidRPr="00F044DE" w:rsidRDefault="00EC7415" w:rsidP="00362582">
            <w:pPr>
              <w:pStyle w:val="Tabletext"/>
            </w:pPr>
            <w:r w:rsidRPr="00F044DE">
              <w:t>27</w:t>
            </w:r>
          </w:p>
        </w:tc>
      </w:tr>
      <w:tr w:rsidR="00EC7415" w:rsidRPr="00F044DE" w14:paraId="2D38F115" w14:textId="77777777" w:rsidTr="00EC7415">
        <w:trPr>
          <w:trHeight w:hRule="exact" w:val="327"/>
        </w:trPr>
        <w:tc>
          <w:tcPr>
            <w:tcW w:w="431" w:type="pct"/>
            <w:vAlign w:val="bottom"/>
          </w:tcPr>
          <w:p w14:paraId="604B712D" w14:textId="77777777" w:rsidR="00EC7415" w:rsidRPr="00F044DE" w:rsidRDefault="00EC7415" w:rsidP="00362582">
            <w:pPr>
              <w:pStyle w:val="Tabletext"/>
            </w:pPr>
            <w:r w:rsidRPr="00F044DE">
              <w:t>S40°</w:t>
            </w:r>
          </w:p>
        </w:tc>
        <w:tc>
          <w:tcPr>
            <w:tcW w:w="526" w:type="pct"/>
            <w:vAlign w:val="bottom"/>
          </w:tcPr>
          <w:p w14:paraId="4941C7CE" w14:textId="77777777" w:rsidR="00EC7415" w:rsidRPr="00F044DE" w:rsidRDefault="00EC7415" w:rsidP="00362582">
            <w:pPr>
              <w:pStyle w:val="Tabletext"/>
            </w:pPr>
            <w:r w:rsidRPr="00F044DE">
              <w:t>06 52</w:t>
            </w:r>
          </w:p>
        </w:tc>
        <w:tc>
          <w:tcPr>
            <w:tcW w:w="525" w:type="pct"/>
            <w:vAlign w:val="bottom"/>
          </w:tcPr>
          <w:p w14:paraId="7B9AF85C" w14:textId="77777777" w:rsidR="00EC7415" w:rsidRPr="00F044DE" w:rsidRDefault="00EC7415" w:rsidP="00362582">
            <w:pPr>
              <w:pStyle w:val="Tabletext"/>
            </w:pPr>
            <w:r w:rsidRPr="00F044DE">
              <w:t>07 22</w:t>
            </w:r>
          </w:p>
        </w:tc>
        <w:tc>
          <w:tcPr>
            <w:tcW w:w="479" w:type="pct"/>
            <w:vAlign w:val="bottom"/>
          </w:tcPr>
          <w:p w14:paraId="0336C90D" w14:textId="77777777" w:rsidR="00EC7415" w:rsidRPr="00F044DE" w:rsidRDefault="00EC7415" w:rsidP="00362582">
            <w:pPr>
              <w:pStyle w:val="Tabletext"/>
            </w:pPr>
            <w:r w:rsidRPr="00F044DE">
              <w:t>30</w:t>
            </w:r>
          </w:p>
        </w:tc>
        <w:tc>
          <w:tcPr>
            <w:tcW w:w="525" w:type="pct"/>
            <w:vAlign w:val="bottom"/>
          </w:tcPr>
          <w:p w14:paraId="67CBB34A" w14:textId="77777777" w:rsidR="00EC7415" w:rsidRPr="00F044DE" w:rsidRDefault="00EC7415" w:rsidP="00362582">
            <w:pPr>
              <w:pStyle w:val="Tabletext"/>
            </w:pPr>
            <w:r w:rsidRPr="00F044DE">
              <w:t>05 21</w:t>
            </w:r>
          </w:p>
        </w:tc>
        <w:tc>
          <w:tcPr>
            <w:tcW w:w="525" w:type="pct"/>
            <w:vAlign w:val="bottom"/>
          </w:tcPr>
          <w:p w14:paraId="0CAA073D" w14:textId="77777777" w:rsidR="00EC7415" w:rsidRPr="00F044DE" w:rsidRDefault="00EC7415" w:rsidP="00362582">
            <w:pPr>
              <w:pStyle w:val="Tabletext"/>
            </w:pPr>
            <w:r w:rsidRPr="00F044DE">
              <w:t>05 49</w:t>
            </w:r>
          </w:p>
        </w:tc>
        <w:tc>
          <w:tcPr>
            <w:tcW w:w="467" w:type="pct"/>
            <w:vAlign w:val="bottom"/>
          </w:tcPr>
          <w:p w14:paraId="71E4621C" w14:textId="77777777" w:rsidR="00EC7415" w:rsidRPr="00F044DE" w:rsidRDefault="00EC7415" w:rsidP="00362582">
            <w:pPr>
              <w:pStyle w:val="Tabletext"/>
            </w:pPr>
            <w:r w:rsidRPr="00F044DE">
              <w:t>28</w:t>
            </w:r>
          </w:p>
        </w:tc>
        <w:tc>
          <w:tcPr>
            <w:tcW w:w="525" w:type="pct"/>
            <w:vAlign w:val="bottom"/>
          </w:tcPr>
          <w:p w14:paraId="6194B9CA" w14:textId="77777777" w:rsidR="00EC7415" w:rsidRPr="00F044DE" w:rsidRDefault="00EC7415" w:rsidP="00362582">
            <w:pPr>
              <w:pStyle w:val="Tabletext"/>
            </w:pPr>
            <w:r w:rsidRPr="00F044DE">
              <w:t>0355</w:t>
            </w:r>
          </w:p>
        </w:tc>
        <w:tc>
          <w:tcPr>
            <w:tcW w:w="525" w:type="pct"/>
            <w:vAlign w:val="bottom"/>
          </w:tcPr>
          <w:p w14:paraId="21A870B2" w14:textId="77777777" w:rsidR="00EC7415" w:rsidRPr="00F044DE" w:rsidRDefault="00EC7415" w:rsidP="00362582">
            <w:pPr>
              <w:pStyle w:val="Tabletext"/>
            </w:pPr>
            <w:r w:rsidRPr="00F044DE">
              <w:t>0428</w:t>
            </w:r>
          </w:p>
        </w:tc>
        <w:tc>
          <w:tcPr>
            <w:tcW w:w="467" w:type="pct"/>
            <w:vAlign w:val="bottom"/>
          </w:tcPr>
          <w:p w14:paraId="55F82F3C" w14:textId="77777777" w:rsidR="00EC7415" w:rsidRPr="00F044DE" w:rsidRDefault="00EC7415" w:rsidP="00362582">
            <w:pPr>
              <w:pStyle w:val="Tabletext"/>
            </w:pPr>
            <w:r w:rsidRPr="00F044DE">
              <w:t>33</w:t>
            </w:r>
          </w:p>
        </w:tc>
      </w:tr>
      <w:tr w:rsidR="00EC7415" w:rsidRPr="00F044DE" w14:paraId="18E2AD46" w14:textId="77777777" w:rsidTr="00EC7415">
        <w:trPr>
          <w:trHeight w:hRule="exact" w:val="327"/>
        </w:trPr>
        <w:tc>
          <w:tcPr>
            <w:tcW w:w="431" w:type="pct"/>
            <w:vAlign w:val="bottom"/>
          </w:tcPr>
          <w:p w14:paraId="7C8575C3" w14:textId="77777777" w:rsidR="00EC7415" w:rsidRPr="00F044DE" w:rsidRDefault="00EC7415" w:rsidP="00362582">
            <w:pPr>
              <w:pStyle w:val="Tabletext"/>
            </w:pPr>
            <w:r w:rsidRPr="00F044DE">
              <w:t>S50°</w:t>
            </w:r>
          </w:p>
        </w:tc>
        <w:tc>
          <w:tcPr>
            <w:tcW w:w="526" w:type="pct"/>
            <w:vAlign w:val="bottom"/>
          </w:tcPr>
          <w:p w14:paraId="2703B074" w14:textId="77777777" w:rsidR="00EC7415" w:rsidRPr="00F044DE" w:rsidRDefault="00EC7415" w:rsidP="00362582">
            <w:pPr>
              <w:pStyle w:val="Tabletext"/>
            </w:pPr>
            <w:r w:rsidRPr="00F044DE">
              <w:t>07 21</w:t>
            </w:r>
          </w:p>
        </w:tc>
        <w:tc>
          <w:tcPr>
            <w:tcW w:w="525" w:type="pct"/>
            <w:vAlign w:val="bottom"/>
          </w:tcPr>
          <w:p w14:paraId="53951A4C" w14:textId="77777777" w:rsidR="00EC7415" w:rsidRPr="00F044DE" w:rsidRDefault="00EC7415" w:rsidP="00362582">
            <w:pPr>
              <w:pStyle w:val="Tabletext"/>
            </w:pPr>
            <w:r w:rsidRPr="00F044DE">
              <w:t>08 00</w:t>
            </w:r>
          </w:p>
        </w:tc>
        <w:tc>
          <w:tcPr>
            <w:tcW w:w="479" w:type="pct"/>
            <w:vAlign w:val="bottom"/>
          </w:tcPr>
          <w:p w14:paraId="1A1EAC61" w14:textId="77777777" w:rsidR="00EC7415" w:rsidRPr="00F044DE" w:rsidRDefault="00EC7415" w:rsidP="00362582">
            <w:pPr>
              <w:pStyle w:val="Tabletext"/>
            </w:pPr>
            <w:r w:rsidRPr="00F044DE">
              <w:t>39</w:t>
            </w:r>
          </w:p>
        </w:tc>
        <w:tc>
          <w:tcPr>
            <w:tcW w:w="525" w:type="pct"/>
            <w:vAlign w:val="bottom"/>
          </w:tcPr>
          <w:p w14:paraId="25C7C5C1" w14:textId="77777777" w:rsidR="00EC7415" w:rsidRPr="00F044DE" w:rsidRDefault="00EC7415" w:rsidP="00362582">
            <w:pPr>
              <w:pStyle w:val="Tabletext"/>
            </w:pPr>
            <w:r w:rsidRPr="00F044DE">
              <w:t>05 15</w:t>
            </w:r>
          </w:p>
        </w:tc>
        <w:tc>
          <w:tcPr>
            <w:tcW w:w="525" w:type="pct"/>
            <w:vAlign w:val="bottom"/>
          </w:tcPr>
          <w:p w14:paraId="7BFA3FA5" w14:textId="77777777" w:rsidR="00EC7415" w:rsidRPr="00F044DE" w:rsidRDefault="00EC7415" w:rsidP="00362582">
            <w:pPr>
              <w:pStyle w:val="Tabletext"/>
            </w:pPr>
            <w:r w:rsidRPr="00F044DE">
              <w:t>05 49</w:t>
            </w:r>
          </w:p>
        </w:tc>
        <w:tc>
          <w:tcPr>
            <w:tcW w:w="467" w:type="pct"/>
            <w:vAlign w:val="bottom"/>
          </w:tcPr>
          <w:p w14:paraId="4A68A888" w14:textId="77777777" w:rsidR="00EC7415" w:rsidRPr="00F044DE" w:rsidRDefault="00EC7415" w:rsidP="00362582">
            <w:pPr>
              <w:pStyle w:val="Tabletext"/>
            </w:pPr>
            <w:r w:rsidRPr="00F044DE">
              <w:t>34</w:t>
            </w:r>
          </w:p>
        </w:tc>
        <w:tc>
          <w:tcPr>
            <w:tcW w:w="525" w:type="pct"/>
            <w:vAlign w:val="bottom"/>
          </w:tcPr>
          <w:p w14:paraId="2C165288" w14:textId="77777777" w:rsidR="00EC7415" w:rsidRPr="00F044DE" w:rsidRDefault="00EC7415" w:rsidP="00362582">
            <w:pPr>
              <w:pStyle w:val="Tabletext"/>
            </w:pPr>
            <w:r w:rsidRPr="00F044DE">
              <w:t>0303</w:t>
            </w:r>
          </w:p>
        </w:tc>
        <w:tc>
          <w:tcPr>
            <w:tcW w:w="525" w:type="pct"/>
            <w:vAlign w:val="bottom"/>
          </w:tcPr>
          <w:p w14:paraId="6F68FF2C" w14:textId="77777777" w:rsidR="00EC7415" w:rsidRPr="00F044DE" w:rsidRDefault="00EC7415" w:rsidP="00362582">
            <w:pPr>
              <w:pStyle w:val="Tabletext"/>
            </w:pPr>
            <w:r w:rsidRPr="00F044DE">
              <w:t>0347</w:t>
            </w:r>
          </w:p>
        </w:tc>
        <w:tc>
          <w:tcPr>
            <w:tcW w:w="467" w:type="pct"/>
            <w:vAlign w:val="bottom"/>
          </w:tcPr>
          <w:p w14:paraId="2A123E09" w14:textId="77777777" w:rsidR="00EC7415" w:rsidRPr="00F044DE" w:rsidRDefault="00EC7415" w:rsidP="00362582">
            <w:pPr>
              <w:pStyle w:val="Tabletext"/>
            </w:pPr>
            <w:r w:rsidRPr="00F044DE">
              <w:t>44</w:t>
            </w:r>
          </w:p>
        </w:tc>
      </w:tr>
      <w:tr w:rsidR="00EC7415" w:rsidRPr="00F044DE" w14:paraId="4D233845" w14:textId="77777777" w:rsidTr="00EC7415">
        <w:trPr>
          <w:trHeight w:hRule="exact" w:val="327"/>
        </w:trPr>
        <w:tc>
          <w:tcPr>
            <w:tcW w:w="431" w:type="pct"/>
            <w:vAlign w:val="bottom"/>
          </w:tcPr>
          <w:p w14:paraId="4B1E0D47" w14:textId="77777777" w:rsidR="00EC7415" w:rsidRPr="00F044DE" w:rsidRDefault="00EC7415" w:rsidP="00362582">
            <w:pPr>
              <w:pStyle w:val="Tabletext"/>
            </w:pPr>
            <w:r w:rsidRPr="00F044DE">
              <w:t>S56°</w:t>
            </w:r>
          </w:p>
        </w:tc>
        <w:tc>
          <w:tcPr>
            <w:tcW w:w="526" w:type="pct"/>
            <w:vAlign w:val="bottom"/>
          </w:tcPr>
          <w:p w14:paraId="5AF03522" w14:textId="77777777" w:rsidR="00EC7415" w:rsidRPr="00F044DE" w:rsidRDefault="00EC7415" w:rsidP="00362582">
            <w:pPr>
              <w:pStyle w:val="Tabletext"/>
            </w:pPr>
            <w:r w:rsidRPr="00F044DE">
              <w:t>07 46</w:t>
            </w:r>
          </w:p>
        </w:tc>
        <w:tc>
          <w:tcPr>
            <w:tcW w:w="525" w:type="pct"/>
            <w:vAlign w:val="bottom"/>
          </w:tcPr>
          <w:p w14:paraId="4C33391C" w14:textId="77777777" w:rsidR="00EC7415" w:rsidRPr="00F044DE" w:rsidRDefault="00EC7415" w:rsidP="00362582">
            <w:pPr>
              <w:pStyle w:val="Tabletext"/>
            </w:pPr>
            <w:r w:rsidRPr="00F044DE">
              <w:t>08 33</w:t>
            </w:r>
          </w:p>
        </w:tc>
        <w:tc>
          <w:tcPr>
            <w:tcW w:w="479" w:type="pct"/>
            <w:vAlign w:val="bottom"/>
          </w:tcPr>
          <w:p w14:paraId="6422C641" w14:textId="77777777" w:rsidR="00EC7415" w:rsidRPr="00F044DE" w:rsidRDefault="00EC7415" w:rsidP="00362582">
            <w:pPr>
              <w:pStyle w:val="Tabletext"/>
            </w:pPr>
            <w:r w:rsidRPr="00F044DE">
              <w:t>47</w:t>
            </w:r>
          </w:p>
        </w:tc>
        <w:tc>
          <w:tcPr>
            <w:tcW w:w="525" w:type="pct"/>
            <w:vAlign w:val="bottom"/>
          </w:tcPr>
          <w:p w14:paraId="251C98B6" w14:textId="77777777" w:rsidR="00EC7415" w:rsidRPr="00F044DE" w:rsidRDefault="00EC7415" w:rsidP="00362582">
            <w:pPr>
              <w:pStyle w:val="Tabletext"/>
            </w:pPr>
            <w:r w:rsidRPr="00F044DE">
              <w:t>05 09</w:t>
            </w:r>
          </w:p>
        </w:tc>
        <w:tc>
          <w:tcPr>
            <w:tcW w:w="525" w:type="pct"/>
            <w:vAlign w:val="bottom"/>
          </w:tcPr>
          <w:p w14:paraId="551B4393" w14:textId="77777777" w:rsidR="00EC7415" w:rsidRPr="00F044DE" w:rsidRDefault="00EC7415" w:rsidP="00362582">
            <w:pPr>
              <w:pStyle w:val="Tabletext"/>
            </w:pPr>
            <w:r w:rsidRPr="00F044DE">
              <w:t>05 48</w:t>
            </w:r>
          </w:p>
        </w:tc>
        <w:tc>
          <w:tcPr>
            <w:tcW w:w="467" w:type="pct"/>
            <w:vAlign w:val="bottom"/>
          </w:tcPr>
          <w:p w14:paraId="11FC46DB" w14:textId="77777777" w:rsidR="00EC7415" w:rsidRPr="00F044DE" w:rsidRDefault="00EC7415" w:rsidP="00362582">
            <w:pPr>
              <w:pStyle w:val="Tabletext"/>
            </w:pPr>
            <w:r w:rsidRPr="00F044DE">
              <w:t>39</w:t>
            </w:r>
          </w:p>
        </w:tc>
        <w:tc>
          <w:tcPr>
            <w:tcW w:w="525" w:type="pct"/>
            <w:vAlign w:val="bottom"/>
          </w:tcPr>
          <w:p w14:paraId="1636FAFB" w14:textId="77777777" w:rsidR="00EC7415" w:rsidRPr="00F044DE" w:rsidRDefault="00EC7415" w:rsidP="00362582">
            <w:pPr>
              <w:pStyle w:val="Tabletext"/>
            </w:pPr>
            <w:r w:rsidRPr="00F044DE">
              <w:t>0207</w:t>
            </w:r>
          </w:p>
        </w:tc>
        <w:tc>
          <w:tcPr>
            <w:tcW w:w="525" w:type="pct"/>
            <w:vAlign w:val="bottom"/>
          </w:tcPr>
          <w:p w14:paraId="5647243B" w14:textId="77777777" w:rsidR="00EC7415" w:rsidRPr="00F044DE" w:rsidRDefault="00EC7415" w:rsidP="00362582">
            <w:pPr>
              <w:pStyle w:val="Tabletext"/>
            </w:pPr>
            <w:r w:rsidRPr="00F044DE">
              <w:t>0309</w:t>
            </w:r>
          </w:p>
        </w:tc>
        <w:tc>
          <w:tcPr>
            <w:tcW w:w="467" w:type="pct"/>
            <w:vAlign w:val="bottom"/>
          </w:tcPr>
          <w:p w14:paraId="0245DC5B" w14:textId="77777777" w:rsidR="00EC7415" w:rsidRPr="00F044DE" w:rsidRDefault="00EC7415" w:rsidP="00362582">
            <w:pPr>
              <w:pStyle w:val="Tabletext"/>
            </w:pPr>
            <w:r w:rsidRPr="00F044DE">
              <w:t>62</w:t>
            </w:r>
          </w:p>
        </w:tc>
      </w:tr>
      <w:tr w:rsidR="00EC7415" w:rsidRPr="00F044DE" w14:paraId="69E07A6D" w14:textId="77777777" w:rsidTr="00362582">
        <w:trPr>
          <w:cantSplit/>
          <w:trHeight w:val="1040"/>
        </w:trPr>
        <w:tc>
          <w:tcPr>
            <w:tcW w:w="5000" w:type="pct"/>
            <w:gridSpan w:val="10"/>
            <w:vAlign w:val="bottom"/>
          </w:tcPr>
          <w:p w14:paraId="5B328529" w14:textId="24843095" w:rsidR="00EC7415" w:rsidRPr="00F044DE" w:rsidRDefault="00EC7415" w:rsidP="00362582">
            <w:pPr>
              <w:pStyle w:val="Tabletext"/>
            </w:pPr>
            <w:r w:rsidRPr="00F044DE">
              <w:t xml:space="preserve">□ the sun continuously above </w:t>
            </w:r>
            <w:r w:rsidR="00362582">
              <w:t xml:space="preserve">the </w:t>
            </w:r>
            <w:r w:rsidRPr="00F044DE">
              <w:t>horizon</w:t>
            </w:r>
          </w:p>
          <w:p w14:paraId="3C2B5B6C" w14:textId="4E9E287D" w:rsidR="00EC7415" w:rsidRPr="00F044DE" w:rsidRDefault="00EC7415" w:rsidP="00362582">
            <w:pPr>
              <w:pStyle w:val="Tabletext"/>
              <w:rPr>
                <w:rFonts w:ascii="SimSun" w:hAnsi="SimSun"/>
              </w:rPr>
            </w:pPr>
            <w:r w:rsidRPr="00F044DE">
              <w:rPr>
                <w:rFonts w:ascii="SimSun" w:hAnsi="SimSun"/>
              </w:rPr>
              <w:t xml:space="preserve">■ </w:t>
            </w:r>
            <w:r w:rsidR="00362582">
              <w:t xml:space="preserve">the sun continuously below the </w:t>
            </w:r>
            <w:r w:rsidRPr="00F044DE">
              <w:t>horizon</w:t>
            </w:r>
          </w:p>
          <w:p w14:paraId="665F1CCB" w14:textId="77777777" w:rsidR="00EC7415" w:rsidRPr="00F044DE" w:rsidRDefault="00EC7415" w:rsidP="00362582">
            <w:pPr>
              <w:pStyle w:val="Tabletext"/>
            </w:pPr>
            <w:r w:rsidRPr="00F044DE">
              <w:rPr>
                <w:rFonts w:ascii="SimSun" w:hAnsi="SimSun"/>
                <w:color w:val="000000"/>
              </w:rPr>
              <w:t>▓ t</w:t>
            </w:r>
            <w:r w:rsidRPr="00F044DE">
              <w:t>he sun continuously twilight</w:t>
            </w:r>
          </w:p>
        </w:tc>
      </w:tr>
    </w:tbl>
    <w:p w14:paraId="1B872BA7" w14:textId="77777777" w:rsidR="008E4A33" w:rsidRDefault="008E4A33" w:rsidP="005F0595">
      <w:pPr>
        <w:pStyle w:val="BodyText"/>
      </w:pPr>
    </w:p>
    <w:p w14:paraId="40D9303D" w14:textId="5BA3D03C" w:rsidR="00D26B5F" w:rsidRDefault="00D26B5F" w:rsidP="00D26B5F">
      <w:pPr>
        <w:pStyle w:val="Heading2"/>
      </w:pPr>
      <w:bookmarkStart w:id="37" w:name="_Ref456253809"/>
      <w:bookmarkStart w:id="38" w:name="_Toc456260736"/>
      <w:r>
        <w:t>Meteorological effects</w:t>
      </w:r>
      <w:bookmarkEnd w:id="37"/>
      <w:bookmarkEnd w:id="38"/>
    </w:p>
    <w:p w14:paraId="36786670" w14:textId="77777777" w:rsidR="00D26B5F" w:rsidRPr="00D26B5F" w:rsidRDefault="00D26B5F" w:rsidP="00D26B5F">
      <w:pPr>
        <w:pStyle w:val="Heading2separationline"/>
      </w:pPr>
    </w:p>
    <w:p w14:paraId="671C6801" w14:textId="4C2C13AA" w:rsidR="00D26B5F" w:rsidRDefault="00D26B5F" w:rsidP="00D26B5F">
      <w:pPr>
        <w:pStyle w:val="BodyText"/>
      </w:pPr>
      <w:r>
        <w:t xml:space="preserve">The effect of clouds on ambient light levels is considered in section </w:t>
      </w:r>
      <w:r>
        <w:fldChar w:fldCharType="begin"/>
      </w:r>
      <w:r>
        <w:instrText xml:space="preserve"> REF _Ref456253829 \r \h </w:instrText>
      </w:r>
      <w:r>
        <w:fldChar w:fldCharType="separate"/>
      </w:r>
      <w:r>
        <w:t>2.2</w:t>
      </w:r>
      <w:r>
        <w:fldChar w:fldCharType="end"/>
      </w:r>
      <w:r>
        <w:t>.</w:t>
      </w:r>
    </w:p>
    <w:p w14:paraId="47CED205" w14:textId="47259854" w:rsidR="00D26B5F" w:rsidRDefault="00D26B5F" w:rsidP="00D26B5F">
      <w:pPr>
        <w:pStyle w:val="BodyText"/>
      </w:pPr>
      <w:r>
        <w:t xml:space="preserve">The </w:t>
      </w:r>
      <w:r w:rsidRPr="00D26B5F">
        <w:rPr>
          <w:color w:val="0432FF"/>
        </w:rPr>
        <w:t>Ambient</w:t>
      </w:r>
      <w:r>
        <w:t xml:space="preserve"> light level in fog conditions is variable, ranging from very bright in shallow sea fog conditions to quite dark in heavy fog conditions.  However, the danger to safe navigation due to restricted visibility is much the same for all fog conditions.  Snow conditions also frequently give rise to restricted visibility with relatively high ambient light levels. </w:t>
      </w:r>
      <w:r w:rsidR="00BD7019">
        <w:t xml:space="preserve"> </w:t>
      </w:r>
      <w:r>
        <w:t>Therefore, it can be difficult to use photosensitive switches effectively to det</w:t>
      </w:r>
      <w:r w:rsidR="00BD7019">
        <w:t>ect poor visibility conditions.</w:t>
      </w:r>
    </w:p>
    <w:p w14:paraId="645BD39E" w14:textId="2E2609DF" w:rsidR="00D26B5F" w:rsidRDefault="00D26B5F" w:rsidP="00D26B5F">
      <w:pPr>
        <w:pStyle w:val="Heading1"/>
      </w:pPr>
      <w:bookmarkStart w:id="39" w:name="_Toc456260737"/>
      <w:commentRangeStart w:id="40"/>
      <w:r>
        <w:t>LOCAL</w:t>
      </w:r>
      <w:commentRangeEnd w:id="40"/>
      <w:r w:rsidR="00EE63C7">
        <w:rPr>
          <w:rStyle w:val="CommentReference"/>
          <w:rFonts w:asciiTheme="minorHAnsi" w:eastAsiaTheme="minorHAnsi" w:hAnsiTheme="minorHAnsi" w:cstheme="minorBidi"/>
          <w:b w:val="0"/>
          <w:bCs w:val="0"/>
          <w:caps w:val="0"/>
          <w:color w:val="auto"/>
        </w:rPr>
        <w:commentReference w:id="40"/>
      </w:r>
      <w:r>
        <w:t xml:space="preserve"> ENVIRONMENTAL FACTORS</w:t>
      </w:r>
      <w:bookmarkEnd w:id="39"/>
    </w:p>
    <w:p w14:paraId="5212968A" w14:textId="77777777" w:rsidR="00D26B5F" w:rsidRPr="00D26B5F" w:rsidRDefault="00D26B5F" w:rsidP="00D26B5F">
      <w:pPr>
        <w:pStyle w:val="Heading1separatationline"/>
      </w:pPr>
    </w:p>
    <w:p w14:paraId="31D25161" w14:textId="77777777" w:rsidR="00D26B5F" w:rsidRDefault="00D26B5F" w:rsidP="00D26B5F">
      <w:pPr>
        <w:pStyle w:val="BodyText"/>
      </w:pPr>
      <w:r>
        <w:t xml:space="preserve">Local conditions can have a significant impact on the </w:t>
      </w:r>
      <w:r w:rsidRPr="00D26B5F">
        <w:rPr>
          <w:color w:val="0432FF"/>
        </w:rPr>
        <w:t>Ambient</w:t>
      </w:r>
      <w:r>
        <w:t xml:space="preserve"> light level and the light level at which a light should switch.</w:t>
      </w:r>
    </w:p>
    <w:p w14:paraId="6C88CF2D" w14:textId="04556C68" w:rsidR="00D26B5F" w:rsidRDefault="00D26B5F" w:rsidP="00D26B5F">
      <w:pPr>
        <w:pStyle w:val="Heading2"/>
      </w:pPr>
      <w:bookmarkStart w:id="41" w:name="_Toc456260738"/>
      <w:r>
        <w:t>Bright artificial light</w:t>
      </w:r>
      <w:bookmarkEnd w:id="41"/>
    </w:p>
    <w:p w14:paraId="5C2C94B1" w14:textId="77777777" w:rsidR="00D26B5F" w:rsidRPr="00D26B5F" w:rsidRDefault="00D26B5F" w:rsidP="00D26B5F">
      <w:pPr>
        <w:pStyle w:val="Heading2separationline"/>
      </w:pPr>
    </w:p>
    <w:p w14:paraId="5780E27D" w14:textId="77777777" w:rsidR="00D26B5F" w:rsidRDefault="00D26B5F" w:rsidP="00D26B5F">
      <w:pPr>
        <w:pStyle w:val="BodyText"/>
      </w:pPr>
      <w:r>
        <w:t>In harbours and confined waters where there is background lighting, consideration should be given to the possible need for AtoN lights to switch on earlier than the background lights.  Typical switch on levels for streetlights is 200 lux.</w:t>
      </w:r>
    </w:p>
    <w:p w14:paraId="067DBA0B" w14:textId="35512C02" w:rsidR="00D26B5F" w:rsidRDefault="00D26B5F" w:rsidP="00D26B5F">
      <w:pPr>
        <w:pStyle w:val="Heading2"/>
      </w:pPr>
      <w:bookmarkStart w:id="42" w:name="_Toc456260739"/>
      <w:r>
        <w:lastRenderedPageBreak/>
        <w:t>Hydrography and meteorology</w:t>
      </w:r>
      <w:bookmarkEnd w:id="42"/>
    </w:p>
    <w:p w14:paraId="06121D2D" w14:textId="77777777" w:rsidR="00D26B5F" w:rsidRPr="00D26B5F" w:rsidRDefault="00D26B5F" w:rsidP="00D26B5F">
      <w:pPr>
        <w:pStyle w:val="Heading2separationline"/>
      </w:pPr>
    </w:p>
    <w:p w14:paraId="2056E94D" w14:textId="5F5F8C43" w:rsidR="00D26B5F" w:rsidRDefault="00D26B5F" w:rsidP="00D26B5F">
      <w:pPr>
        <w:pStyle w:val="BodyText"/>
      </w:pPr>
      <w:r>
        <w:t xml:space="preserve">Local hydrographical or meteorological conditions may give rise to frequent fog, snow, ice or shadow conditions that affect the local ambient light levels.  The effects of these are discussed in section </w:t>
      </w:r>
      <w:r>
        <w:fldChar w:fldCharType="begin"/>
      </w:r>
      <w:r>
        <w:instrText xml:space="preserve"> REF _Ref456253809 \r \h </w:instrText>
      </w:r>
      <w:r>
        <w:fldChar w:fldCharType="separate"/>
      </w:r>
      <w:r>
        <w:t>2.6</w:t>
      </w:r>
      <w:r>
        <w:fldChar w:fldCharType="end"/>
      </w:r>
      <w:r>
        <w:t>.</w:t>
      </w:r>
    </w:p>
    <w:p w14:paraId="4140F661" w14:textId="66599B70" w:rsidR="00D26B5F" w:rsidRDefault="00D26B5F" w:rsidP="00D26B5F">
      <w:pPr>
        <w:pStyle w:val="BodyText"/>
      </w:pPr>
      <w:r>
        <w:t xml:space="preserve">Weather reports may be used to switch AtoN’s locally, either by remote telemetry or by manual override. Visibility detectors are also used in determining meteorological conditions.  </w:t>
      </w:r>
      <w:r w:rsidRPr="00D26B5F">
        <w:rPr>
          <w:color w:val="0432FF"/>
        </w:rPr>
        <w:t>Information can be obtained from organizations performing countrywide meteorological ob</w:t>
      </w:r>
      <w:r>
        <w:rPr>
          <w:color w:val="0432FF"/>
        </w:rPr>
        <w:t>servations as well as sources such as</w:t>
      </w:r>
      <w:r>
        <w:t xml:space="preserve"> AIS </w:t>
      </w:r>
      <w:r w:rsidRPr="00D26B5F">
        <w:rPr>
          <w:color w:val="0432FF"/>
        </w:rPr>
        <w:t>(</w:t>
      </w:r>
      <w:r>
        <w:t xml:space="preserve">message 8, broadcasted to a base station for interpretation </w:t>
      </w:r>
      <w:r w:rsidRPr="00D26B5F">
        <w:rPr>
          <w:color w:val="0432FF"/>
        </w:rPr>
        <w:t>and forwarded to relevant applications</w:t>
      </w:r>
      <w:r>
        <w:t>).</w:t>
      </w:r>
    </w:p>
    <w:p w14:paraId="7438C50C" w14:textId="7FF5EFA8" w:rsidR="00D26B5F" w:rsidRDefault="00D26B5F" w:rsidP="00D26B5F">
      <w:pPr>
        <w:pStyle w:val="Heading1"/>
      </w:pPr>
      <w:bookmarkStart w:id="43" w:name="_Toc456260740"/>
      <w:commentRangeStart w:id="44"/>
      <w:r>
        <w:t>APPLICATION</w:t>
      </w:r>
      <w:commentRangeEnd w:id="44"/>
      <w:r w:rsidR="000A1C0B">
        <w:rPr>
          <w:rStyle w:val="CommentReference"/>
          <w:rFonts w:asciiTheme="minorHAnsi" w:eastAsiaTheme="minorHAnsi" w:hAnsiTheme="minorHAnsi" w:cstheme="minorBidi"/>
          <w:b w:val="0"/>
          <w:bCs w:val="0"/>
          <w:caps w:val="0"/>
          <w:color w:val="auto"/>
        </w:rPr>
        <w:commentReference w:id="44"/>
      </w:r>
      <w:r>
        <w:t xml:space="preserve"> </w:t>
      </w:r>
      <w:commentRangeStart w:id="45"/>
      <w:r>
        <w:t>EXAMPLES</w:t>
      </w:r>
      <w:bookmarkEnd w:id="43"/>
      <w:commentRangeEnd w:id="45"/>
      <w:r w:rsidR="000A1C0B">
        <w:rPr>
          <w:rStyle w:val="CommentReference"/>
          <w:rFonts w:asciiTheme="minorHAnsi" w:eastAsiaTheme="minorHAnsi" w:hAnsiTheme="minorHAnsi" w:cstheme="minorBidi"/>
          <w:b w:val="0"/>
          <w:bCs w:val="0"/>
          <w:caps w:val="0"/>
          <w:color w:val="auto"/>
        </w:rPr>
        <w:commentReference w:id="45"/>
      </w:r>
    </w:p>
    <w:p w14:paraId="18F7F599" w14:textId="77777777" w:rsidR="00D26B5F" w:rsidRPr="00D26B5F" w:rsidRDefault="00D26B5F" w:rsidP="00D26B5F">
      <w:pPr>
        <w:pStyle w:val="Heading1separatationline"/>
      </w:pPr>
    </w:p>
    <w:p w14:paraId="40EC4715" w14:textId="7B95A1E8" w:rsidR="00D26B5F" w:rsidRDefault="00D26B5F" w:rsidP="00D26B5F">
      <w:pPr>
        <w:pStyle w:val="Heading2"/>
      </w:pPr>
      <w:bookmarkStart w:id="46" w:name="_Toc456260741"/>
      <w:r>
        <w:t>River lights, Channels, Piers</w:t>
      </w:r>
      <w:bookmarkEnd w:id="46"/>
    </w:p>
    <w:p w14:paraId="36712B61" w14:textId="77777777" w:rsidR="00D26B5F" w:rsidRPr="00D26B5F" w:rsidRDefault="00D26B5F" w:rsidP="00D26B5F">
      <w:pPr>
        <w:pStyle w:val="Heading2separationline"/>
      </w:pPr>
    </w:p>
    <w:p w14:paraId="436FD5DB" w14:textId="6374117C" w:rsidR="00D26B5F" w:rsidRDefault="00D26B5F" w:rsidP="00D26B5F">
      <w:pPr>
        <w:pStyle w:val="BodyText"/>
      </w:pPr>
      <w:r>
        <w:t xml:space="preserve">In rivers where multiple lights are used to mark a channel, it is desirable, and sometimes necessary, to ensure that all lights switch on and off at the same time.  Where there are dark riverbanks on part of the channel, it may be found that the lights in this part of the channel switch on and off earlier and later than those in more open section of the channel. </w:t>
      </w:r>
      <w:r w:rsidR="000A1C0B">
        <w:t xml:space="preserve"> </w:t>
      </w:r>
      <w:r>
        <w:t>This could be a typical application where one of the low power alternative system (see section</w:t>
      </w:r>
      <w:r w:rsidR="000A1C0B">
        <w:t xml:space="preserve"> </w:t>
      </w:r>
      <w:r w:rsidR="000A1C0B">
        <w:fldChar w:fldCharType="begin"/>
      </w:r>
      <w:r w:rsidR="000A1C0B">
        <w:instrText xml:space="preserve"> REF _Ref456261017 \r \h </w:instrText>
      </w:r>
      <w:r w:rsidR="000A1C0B">
        <w:fldChar w:fldCharType="separate"/>
      </w:r>
      <w:r w:rsidR="000A1C0B">
        <w:t>7</w:t>
      </w:r>
      <w:r w:rsidR="000A1C0B">
        <w:fldChar w:fldCharType="end"/>
      </w:r>
      <w:r>
        <w:t xml:space="preserve">) could be used. GNSS or RTC are good options to force an entire buoy channel to turn ON/OFF at the same time on a master/slave system, avoiding the problem of having lights turning ON/OFF at different times on a channel.  </w:t>
      </w:r>
      <w:r w:rsidRPr="00D26B5F">
        <w:rPr>
          <w:highlight w:val="yellow"/>
        </w:rPr>
        <w:t>See Guideline 1069</w:t>
      </w:r>
      <w:r>
        <w:t xml:space="preserve"> for further information on synchronisation of lights. </w:t>
      </w:r>
      <w:r w:rsidR="000A1C0B">
        <w:t xml:space="preserve"> </w:t>
      </w:r>
      <w:r>
        <w:t>This principle could be applicable to passing traffic by large ships in narrow channels, a terminal, bridge or pier where several lights need to be switched at the same time.</w:t>
      </w:r>
    </w:p>
    <w:p w14:paraId="346C1B9C" w14:textId="072A3225" w:rsidR="00D26B5F" w:rsidRDefault="00D26B5F" w:rsidP="00D26B5F">
      <w:pPr>
        <w:pStyle w:val="Heading2"/>
      </w:pPr>
      <w:bookmarkStart w:id="47" w:name="_Toc456260742"/>
      <w:r>
        <w:t>Major lighthouse systems</w:t>
      </w:r>
      <w:bookmarkEnd w:id="47"/>
    </w:p>
    <w:p w14:paraId="78D26D69" w14:textId="77777777" w:rsidR="00D26B5F" w:rsidRPr="00D26B5F" w:rsidRDefault="00D26B5F" w:rsidP="00D26B5F">
      <w:pPr>
        <w:pStyle w:val="Heading2separationline"/>
      </w:pPr>
    </w:p>
    <w:p w14:paraId="326BFC79" w14:textId="6D1E4BC2" w:rsidR="00D26B5F" w:rsidRDefault="00D26B5F" w:rsidP="00D26B5F">
      <w:pPr>
        <w:pStyle w:val="BodyText"/>
      </w:pPr>
      <w:r>
        <w:t xml:space="preserve">In a lighthouse or beacon where shadows, vegetation, obstruction, or environmental variations occur, the use of a secondary switch system is recommended. </w:t>
      </w:r>
      <w:r w:rsidR="000A1C0B">
        <w:t xml:space="preserve"> </w:t>
      </w:r>
      <w:r>
        <w:t>One solution is using an external, secondary light dependent resistor directed outside the lighthouse, unaffected by variations. Further solutions include using an a</w:t>
      </w:r>
      <w:r w:rsidR="000A1C0B">
        <w:t xml:space="preserve">lternative system in section </w:t>
      </w:r>
      <w:r w:rsidR="000A1C0B">
        <w:fldChar w:fldCharType="begin"/>
      </w:r>
      <w:r w:rsidR="000A1C0B">
        <w:instrText xml:space="preserve"> REF _Ref456261017 \r \h </w:instrText>
      </w:r>
      <w:r w:rsidR="000A1C0B">
        <w:fldChar w:fldCharType="separate"/>
      </w:r>
      <w:r w:rsidR="000A1C0B">
        <w:t>7</w:t>
      </w:r>
      <w:r w:rsidR="000A1C0B">
        <w:fldChar w:fldCharType="end"/>
      </w:r>
      <w:r w:rsidR="000A1C0B">
        <w:t>.</w:t>
      </w:r>
    </w:p>
    <w:p w14:paraId="73C18EC3" w14:textId="3BBC4949" w:rsidR="00D26B5F" w:rsidRDefault="00D26B5F" w:rsidP="00D26B5F">
      <w:pPr>
        <w:pStyle w:val="Heading1"/>
      </w:pPr>
      <w:bookmarkStart w:id="48" w:name="_Toc456260743"/>
      <w:r>
        <w:t>SENSORS</w:t>
      </w:r>
      <w:bookmarkEnd w:id="48"/>
    </w:p>
    <w:p w14:paraId="41543DFA" w14:textId="77777777" w:rsidR="00D26B5F" w:rsidRPr="00D26B5F" w:rsidRDefault="00D26B5F" w:rsidP="00D26B5F">
      <w:pPr>
        <w:pStyle w:val="Heading1separatationline"/>
      </w:pPr>
    </w:p>
    <w:p w14:paraId="638EC2C1" w14:textId="57DA6C19" w:rsidR="00D26B5F" w:rsidRDefault="00D26B5F" w:rsidP="00D26B5F">
      <w:pPr>
        <w:pStyle w:val="Heading2"/>
      </w:pPr>
      <w:bookmarkStart w:id="49" w:name="_Toc456260744"/>
      <w:r>
        <w:t>Human perception of light</w:t>
      </w:r>
      <w:bookmarkEnd w:id="49"/>
    </w:p>
    <w:p w14:paraId="7171D179" w14:textId="77777777" w:rsidR="00D26B5F" w:rsidRPr="00D26B5F" w:rsidRDefault="00D26B5F" w:rsidP="00D26B5F">
      <w:pPr>
        <w:pStyle w:val="Heading2separationline"/>
      </w:pPr>
    </w:p>
    <w:p w14:paraId="76D23FF3" w14:textId="02C6E36A" w:rsidR="00D26B5F" w:rsidRDefault="00D26B5F" w:rsidP="00D26B5F">
      <w:pPr>
        <w:pStyle w:val="BodyText"/>
      </w:pPr>
      <w:r>
        <w:t>The unit of illuminance, the lux (lumen/m</w:t>
      </w:r>
      <w:r w:rsidRPr="00BD7019">
        <w:rPr>
          <w:vertAlign w:val="superscript"/>
        </w:rPr>
        <w:t>2</w:t>
      </w:r>
      <w:r>
        <w:t xml:space="preserve">), is a photometric one and is therefore based on the spectral response of the human eye in bright light (photopic response </w:t>
      </w:r>
      <m:oMath>
        <m:r>
          <w:rPr>
            <w:rFonts w:ascii="Cambria Math" w:hAnsi="Cambria Math"/>
          </w:rPr>
          <m:t>V(λ)</m:t>
        </m:r>
      </m:oMath>
      <w:r>
        <w:t>).</w:t>
      </w:r>
    </w:p>
    <w:p w14:paraId="7AEC454F" w14:textId="1D35E5D8" w:rsidR="00D26B5F" w:rsidRDefault="00D26B5F" w:rsidP="00D26B5F">
      <w:pPr>
        <w:pStyle w:val="BodyText"/>
      </w:pPr>
      <w:r>
        <w:t>Photometric devices such as luxmeters are corrected, usually by the use of filters, to this photopic response.</w:t>
      </w:r>
      <w:r w:rsidR="00BD7019">
        <w:t xml:space="preserve">  However, photoreceptors (PDR and PD</w:t>
      </w:r>
      <w:r>
        <w:t xml:space="preserve">) used in light level switching usually are not corrected to </w:t>
      </w:r>
      <m:oMath>
        <m:r>
          <w:rPr>
            <w:rFonts w:ascii="Cambria Math" w:hAnsi="Cambria Math"/>
          </w:rPr>
          <m:t>V(λ)</m:t>
        </m:r>
      </m:oMath>
      <w:r>
        <w:t>.  Therefore, there will be errors between the levels recorded or switched by the two devices when illuminated by light sources of different spectral distribution.</w:t>
      </w:r>
    </w:p>
    <w:p w14:paraId="552BE79A" w14:textId="77777777" w:rsidR="00D26B5F" w:rsidRDefault="00D26B5F" w:rsidP="00D26B5F">
      <w:pPr>
        <w:pStyle w:val="BodyText"/>
      </w:pPr>
      <w:r>
        <w:t>If true lux level switching is desired, it would be necessary to employ photopic correction in the photoreceptor.  However, most devices currently in service worldwide would fall outside any such specification.</w:t>
      </w:r>
    </w:p>
    <w:p w14:paraId="1060DB2F" w14:textId="1CA305E2" w:rsidR="00D26B5F" w:rsidRDefault="00D26B5F" w:rsidP="00D26B5F">
      <w:pPr>
        <w:pStyle w:val="BodyText"/>
      </w:pPr>
      <w:r>
        <w:t>One exception to this is photoreceptors employing selenium.  Such devices have a</w:t>
      </w:r>
      <w:r w:rsidR="000350D7">
        <w:t xml:space="preserve"> spectral response close to </w:t>
      </w:r>
      <m:oMath>
        <m:r>
          <w:rPr>
            <w:rFonts w:ascii="Cambria Math" w:hAnsi="Cambria Math"/>
          </w:rPr>
          <m:t>V(λ)</m:t>
        </m:r>
      </m:oMath>
      <w:r>
        <w:t>.  Unfortunately, they suffer from degradation with age and use, just like real eyes.</w:t>
      </w:r>
    </w:p>
    <w:p w14:paraId="6EC5648D" w14:textId="179428A2" w:rsidR="00D26B5F" w:rsidRDefault="00D26B5F" w:rsidP="00D26B5F">
      <w:pPr>
        <w:pStyle w:val="BodyText"/>
      </w:pPr>
      <w:r>
        <w:t xml:space="preserve">It should also be considered that the safe limit of contrast for the human eye is recognised as 5%. </w:t>
      </w:r>
      <w:r w:rsidR="00BD7019">
        <w:t xml:space="preserve"> </w:t>
      </w:r>
      <w:r>
        <w:t xml:space="preserve">This is the basis for the nominal range chart in E200-2. </w:t>
      </w:r>
      <w:r w:rsidR="00BD7019">
        <w:t xml:space="preserve"> </w:t>
      </w:r>
      <w:r>
        <w:t xml:space="preserve">However, visibility will also affect the contrast. </w:t>
      </w:r>
      <w:r w:rsidR="00BD7019">
        <w:t xml:space="preserve"> </w:t>
      </w:r>
      <w:r>
        <w:t>Visibility may also affect the ambient light level and this, to some extent, may be self-adjusting.</w:t>
      </w:r>
    </w:p>
    <w:p w14:paraId="5429BB3F" w14:textId="77777777" w:rsidR="009B4F7F" w:rsidRDefault="009B4F7F">
      <w:pPr>
        <w:spacing w:after="200" w:line="276" w:lineRule="auto"/>
        <w:rPr>
          <w:rFonts w:asciiTheme="majorHAnsi" w:eastAsiaTheme="majorEastAsia" w:hAnsiTheme="majorHAnsi" w:cstheme="majorBidi"/>
          <w:b/>
          <w:bCs/>
          <w:caps/>
          <w:color w:val="407EC9"/>
          <w:sz w:val="24"/>
          <w:szCs w:val="24"/>
        </w:rPr>
      </w:pPr>
      <w:r>
        <w:br w:type="page"/>
      </w:r>
    </w:p>
    <w:p w14:paraId="25AF6432" w14:textId="113C5F89" w:rsidR="00D26B5F" w:rsidRDefault="00D26B5F" w:rsidP="009B4F7F">
      <w:pPr>
        <w:pStyle w:val="Heading2"/>
      </w:pPr>
      <w:bookmarkStart w:id="50" w:name="_Toc456260745"/>
      <w:r>
        <w:lastRenderedPageBreak/>
        <w:t>Spectral response</w:t>
      </w:r>
      <w:bookmarkEnd w:id="50"/>
    </w:p>
    <w:p w14:paraId="7FC3AFCE" w14:textId="77777777" w:rsidR="009B4F7F" w:rsidRPr="009B4F7F" w:rsidRDefault="009B4F7F" w:rsidP="009B4F7F">
      <w:pPr>
        <w:pStyle w:val="Heading2separationline"/>
      </w:pPr>
    </w:p>
    <w:p w14:paraId="54A38617" w14:textId="55E096D4" w:rsidR="00D26B5F" w:rsidRDefault="00D26B5F" w:rsidP="00D26B5F">
      <w:pPr>
        <w:pStyle w:val="BodyText"/>
      </w:pPr>
      <w:r>
        <w:t xml:space="preserve">Ideally, the spectral response of the light detector carrying out the switching should be corrected to the human eye response. If such devices were corrected to </w:t>
      </w:r>
      <m:oMath>
        <m:r>
          <w:rPr>
            <w:rFonts w:ascii="Cambria Math" w:hAnsi="Cambria Math"/>
          </w:rPr>
          <m:t>V(λ)</m:t>
        </m:r>
      </m:oMath>
      <w:r>
        <w:t>, the calibrating light source would not need to be daylight because the luxmeter and the switching device would have a similar spectral response.</w:t>
      </w:r>
    </w:p>
    <w:p w14:paraId="205BF57A" w14:textId="4BB1EF55" w:rsidR="00D26B5F" w:rsidRDefault="00D26B5F" w:rsidP="00D26B5F">
      <w:pPr>
        <w:pStyle w:val="BodyText"/>
      </w:pPr>
      <w:r>
        <w:t xml:space="preserve">Unfortunately, devices currently in use are usually not corrected, and this causes problems with their calibration. Using a standard light source (such as illuminant A) for calibrating switching devices requires a correction to be carried out. </w:t>
      </w:r>
      <w:r w:rsidR="00E477DE">
        <w:t xml:space="preserve"> </w:t>
      </w:r>
      <w:r>
        <w:t>The information required for such a correction are:</w:t>
      </w:r>
    </w:p>
    <w:p w14:paraId="02E509FD" w14:textId="24CE2126" w:rsidR="00D26B5F" w:rsidRDefault="00D26B5F" w:rsidP="00E477DE">
      <w:pPr>
        <w:pStyle w:val="List1"/>
      </w:pPr>
      <w:r>
        <w:t>Spectral response of standard lamp (this changes when the lamp voltage is reduced to simulate falling light levels)</w:t>
      </w:r>
      <w:r w:rsidR="00E477DE">
        <w:t>.</w:t>
      </w:r>
    </w:p>
    <w:p w14:paraId="27BCD906" w14:textId="12DA697A" w:rsidR="00D26B5F" w:rsidRDefault="00D26B5F" w:rsidP="00E477DE">
      <w:pPr>
        <w:pStyle w:val="List1"/>
      </w:pPr>
      <w:r>
        <w:t>Spectral response of measuring instrument (luxmeter)</w:t>
      </w:r>
      <w:r w:rsidR="00E477DE">
        <w:t>.</w:t>
      </w:r>
    </w:p>
    <w:p w14:paraId="12DE71CF" w14:textId="600D2969" w:rsidR="00D26B5F" w:rsidRDefault="00D26B5F" w:rsidP="00E477DE">
      <w:pPr>
        <w:pStyle w:val="List1"/>
      </w:pPr>
      <w:r>
        <w:t>Spectral response of switching device</w:t>
      </w:r>
      <w:r w:rsidR="00E477DE">
        <w:t>.</w:t>
      </w:r>
    </w:p>
    <w:p w14:paraId="7AC0C645" w14:textId="2F545BA8" w:rsidR="00D26B5F" w:rsidRDefault="00D26B5F" w:rsidP="00E477DE">
      <w:pPr>
        <w:pStyle w:val="List1"/>
      </w:pPr>
      <w:r>
        <w:t xml:space="preserve">CIE </w:t>
      </w:r>
      <m:oMath>
        <m:r>
          <w:rPr>
            <w:rFonts w:ascii="Cambria Math" w:hAnsi="Cambria Math"/>
          </w:rPr>
          <m:t>V</m:t>
        </m:r>
        <m:d>
          <m:dPr>
            <m:ctrlPr>
              <w:rPr>
                <w:rFonts w:ascii="Cambria Math" w:hAnsi="Cambria Math"/>
                <w:i/>
              </w:rPr>
            </m:ctrlPr>
          </m:dPr>
          <m:e>
            <m:r>
              <w:rPr>
                <w:rFonts w:ascii="Cambria Math" w:hAnsi="Cambria Math"/>
              </w:rPr>
              <m:t>λ</m:t>
            </m:r>
          </m:e>
        </m:d>
        <m:r>
          <w:rPr>
            <w:rFonts w:ascii="Cambria Math" w:hAnsi="Cambria Math"/>
          </w:rPr>
          <m:t>.</m:t>
        </m:r>
      </m:oMath>
    </w:p>
    <w:p w14:paraId="50834E7C" w14:textId="77777777" w:rsidR="00D26B5F" w:rsidRDefault="00D26B5F" w:rsidP="00D26B5F">
      <w:pPr>
        <w:pStyle w:val="BodyText"/>
      </w:pPr>
      <w:r>
        <w:t>There is a CIE formula that gives a correction factor from the above spectral data.</w:t>
      </w:r>
    </w:p>
    <w:p w14:paraId="5866C9FB" w14:textId="77777777" w:rsidR="00D26B5F" w:rsidRDefault="00D26B5F" w:rsidP="00D26B5F">
      <w:pPr>
        <w:pStyle w:val="BodyText"/>
      </w:pPr>
      <w:r>
        <w:t>Irrespective of the type of sensor used, it is essential that the sensor should not have any significant sensitivity outside the spectrum of the human eye response, so that the sensor does not respond to radiation to which the human eye is not sensitive.</w:t>
      </w:r>
    </w:p>
    <w:p w14:paraId="7A5F8157" w14:textId="77777777" w:rsidR="00D26B5F" w:rsidRDefault="00D26B5F" w:rsidP="00D26B5F">
      <w:pPr>
        <w:pStyle w:val="BodyText"/>
      </w:pPr>
      <w:r>
        <w:t>However, in practice spectral correction using test lamps is difficult and expensive.</w:t>
      </w:r>
    </w:p>
    <w:p w14:paraId="3CF1DAAB" w14:textId="374890F4" w:rsidR="00D26B5F" w:rsidRDefault="00E477DE" w:rsidP="00D26B5F">
      <w:pPr>
        <w:pStyle w:val="BodyText"/>
      </w:pPr>
      <w:r>
        <w:fldChar w:fldCharType="begin"/>
      </w:r>
      <w:r>
        <w:instrText xml:space="preserve"> REF _Ref225488609 \r \h </w:instrText>
      </w:r>
      <w:r>
        <w:fldChar w:fldCharType="separate"/>
      </w:r>
      <w:r>
        <w:t>Figure 1</w:t>
      </w:r>
      <w:r>
        <w:fldChar w:fldCharType="end"/>
      </w:r>
      <w:r w:rsidR="00D26B5F">
        <w:t xml:space="preserve"> shows the spectral distribution for visible light during daytime and at sunrise and sunset.</w:t>
      </w:r>
    </w:p>
    <w:p w14:paraId="2BA25EEA" w14:textId="5EED0EFF" w:rsidR="008E4A33" w:rsidRDefault="00EE63C7" w:rsidP="00EE63C7">
      <w:pPr>
        <w:pStyle w:val="BodyText"/>
        <w:jc w:val="center"/>
      </w:pPr>
      <w:r w:rsidRPr="008F15D7">
        <w:rPr>
          <w:b/>
          <w:bCs/>
          <w:noProof/>
          <w:lang w:val="en-IE" w:eastAsia="en-IE"/>
        </w:rPr>
        <w:drawing>
          <wp:inline distT="0" distB="0" distL="0" distR="0" wp14:anchorId="4765450C" wp14:editId="1316B33B">
            <wp:extent cx="4585335" cy="2593340"/>
            <wp:effectExtent l="0" t="0" r="5715" b="0"/>
            <wp:docPr id="9" name="Picture 9" descr="Pictur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585335" cy="2593340"/>
                    </a:xfrm>
                    <a:prstGeom prst="rect">
                      <a:avLst/>
                    </a:prstGeom>
                    <a:noFill/>
                    <a:ln>
                      <a:noFill/>
                    </a:ln>
                  </pic:spPr>
                </pic:pic>
              </a:graphicData>
            </a:graphic>
          </wp:inline>
        </w:drawing>
      </w:r>
    </w:p>
    <w:p w14:paraId="0F200829" w14:textId="7AD96D3E" w:rsidR="008E4A33" w:rsidRDefault="00EE63C7" w:rsidP="00EE63C7">
      <w:pPr>
        <w:pStyle w:val="Figurecaption"/>
        <w:jc w:val="center"/>
      </w:pPr>
      <w:bookmarkStart w:id="51" w:name="_Ref225488609"/>
      <w:bookmarkStart w:id="52" w:name="_Toc225767447"/>
      <w:bookmarkStart w:id="53" w:name="_Toc435579954"/>
      <w:bookmarkStart w:id="54" w:name="_Toc435580686"/>
      <w:bookmarkStart w:id="55" w:name="_Toc456260778"/>
      <w:r w:rsidRPr="008F15D7">
        <w:t>Power spectrum of solar radiation versus photon energy and wavelength for different conditions (adopted from Jackson, 1975)</w:t>
      </w:r>
      <w:bookmarkEnd w:id="51"/>
      <w:bookmarkEnd w:id="52"/>
      <w:bookmarkEnd w:id="53"/>
      <w:bookmarkEnd w:id="54"/>
      <w:bookmarkEnd w:id="55"/>
    </w:p>
    <w:p w14:paraId="698DE3B8" w14:textId="765EC84C" w:rsidR="00EE63C7" w:rsidRDefault="00EE63C7" w:rsidP="00EE63C7">
      <w:pPr>
        <w:pStyle w:val="Heading2"/>
      </w:pPr>
      <w:bookmarkStart w:id="56" w:name="_Ref456259640"/>
      <w:bookmarkStart w:id="57" w:name="_Toc456260746"/>
      <w:r>
        <w:t>Light dependent resistor (LDR)</w:t>
      </w:r>
      <w:bookmarkEnd w:id="56"/>
      <w:bookmarkEnd w:id="57"/>
    </w:p>
    <w:p w14:paraId="2D36F855" w14:textId="77777777" w:rsidR="00EE63C7" w:rsidRPr="00EE63C7" w:rsidRDefault="00EE63C7" w:rsidP="00EE63C7">
      <w:pPr>
        <w:pStyle w:val="Heading2separationline"/>
      </w:pPr>
    </w:p>
    <w:p w14:paraId="0365F2AC" w14:textId="77777777" w:rsidR="00EE63C7" w:rsidRDefault="00EE63C7" w:rsidP="00EE63C7">
      <w:pPr>
        <w:pStyle w:val="BodyText"/>
      </w:pPr>
      <w:r>
        <w:t>The most common daylight switch sensor is the light dependent resistor (LDR), as they are cheap and simple to use.  The resistance of the LDR varies with illumination, with LDR resistance decreasing as illuminance increases.  This change in resistance is used to trigger the switching action.</w:t>
      </w:r>
    </w:p>
    <w:p w14:paraId="791B6861" w14:textId="2E5F322B" w:rsidR="00EE63C7" w:rsidRDefault="00EE63C7" w:rsidP="00EE63C7">
      <w:pPr>
        <w:pStyle w:val="BodyText"/>
      </w:pPr>
      <w:r>
        <w:t xml:space="preserve">In case of LDR, we can typically choose between 520, 540, 560, 570, 620 and 630 nanometers of peak sensitivity wavelength.  Manufacturers state that these sensors are non-polar resistive elements with spectral response characteristics close to the human eye but do not supply the spectral response curve.  The manufacturer’s resistance values for adjustment are measured for tungsten filament lamps operating at a colour temperature of </w:t>
      </w:r>
      <w:r>
        <w:lastRenderedPageBreak/>
        <w:t xml:space="preserve">2856 K, then some changes are necessary for the adjustment of daylight levels but it’s important to know the spectrum of light in sunset or sunrise is near to this lamp (see </w:t>
      </w:r>
      <w:r>
        <w:fldChar w:fldCharType="begin"/>
      </w:r>
      <w:r>
        <w:instrText xml:space="preserve"> REF _Ref225488609 \r \h </w:instrText>
      </w:r>
      <w:r>
        <w:fldChar w:fldCharType="separate"/>
      </w:r>
      <w:r>
        <w:t>Figure 1</w:t>
      </w:r>
      <w:r>
        <w:fldChar w:fldCharType="end"/>
      </w:r>
      <w:r>
        <w:t>).  The accuracy between 100 and 10 lux depending of the model is about 85% or 90%.</w:t>
      </w:r>
    </w:p>
    <w:p w14:paraId="2B803E69" w14:textId="30E19DEF" w:rsidR="00EE63C7" w:rsidRDefault="00EE63C7" w:rsidP="00EE63C7">
      <w:pPr>
        <w:pStyle w:val="Heading2"/>
      </w:pPr>
      <w:bookmarkStart w:id="58" w:name="_Toc456260747"/>
      <w:r>
        <w:t>Semiconductor photodiode</w:t>
      </w:r>
      <w:bookmarkEnd w:id="58"/>
    </w:p>
    <w:p w14:paraId="5A74B77C" w14:textId="77777777" w:rsidR="00EE63C7" w:rsidRPr="00EE63C7" w:rsidRDefault="00EE63C7" w:rsidP="00EE63C7">
      <w:pPr>
        <w:pStyle w:val="Heading2separationline"/>
      </w:pPr>
    </w:p>
    <w:p w14:paraId="71E70EA5" w14:textId="77777777" w:rsidR="00EE63C7" w:rsidRDefault="00EE63C7" w:rsidP="00EE63C7">
      <w:pPr>
        <w:pStyle w:val="BodyText"/>
      </w:pPr>
      <w:r>
        <w:t>Some photovoltaic applications use the output of the solar array as a daylight sensor.  The output from one solar panel is connected to a comparator where voltage is compared with an adjustable reference voltage.  The change in solar cell voltage is used to trigger switching action.</w:t>
      </w:r>
    </w:p>
    <w:p w14:paraId="4829BB3D" w14:textId="4BDFAD91" w:rsidR="00EE63C7" w:rsidRDefault="00EE63C7" w:rsidP="00EE63C7">
      <w:pPr>
        <w:pStyle w:val="BodyText"/>
      </w:pPr>
      <w:r>
        <w:t xml:space="preserve">When using this technique, the spectral response of the solar array should be considered.  The spectral response of silicon solar array is good in blues or near ultraviolet zones but is no good in the red zone.  In case of GaAs arrays, the spectral response is better in the red zone of the spectrum.  </w:t>
      </w:r>
      <w:r w:rsidRPr="00EE63C7">
        <w:rPr>
          <w:color w:val="0432FF"/>
        </w:rPr>
        <w:t>Separate semiconductor photodiode sensors are also available.</w:t>
      </w:r>
    </w:p>
    <w:p w14:paraId="0400F133" w14:textId="4AAFEBD5" w:rsidR="00EE63C7" w:rsidRDefault="00EE63C7" w:rsidP="00EE63C7">
      <w:pPr>
        <w:pStyle w:val="Heading1"/>
      </w:pPr>
      <w:bookmarkStart w:id="59" w:name="_Toc456260748"/>
      <w:r>
        <w:t>RECOMMENDED SWITCHING LEVELS</w:t>
      </w:r>
      <w:bookmarkEnd w:id="59"/>
    </w:p>
    <w:p w14:paraId="59F737C6" w14:textId="77777777" w:rsidR="00EE63C7" w:rsidRPr="00EE63C7" w:rsidRDefault="00EE63C7" w:rsidP="00EE63C7">
      <w:pPr>
        <w:pStyle w:val="Heading1separatationline"/>
      </w:pPr>
    </w:p>
    <w:p w14:paraId="3331E36E" w14:textId="77777777" w:rsidR="00EE63C7" w:rsidRDefault="00EE63C7" w:rsidP="00EE63C7">
      <w:pPr>
        <w:pStyle w:val="BodyText"/>
      </w:pPr>
      <w:r>
        <w:t>The selection of the ambient light at which AtoN lights switch on or off must meet the following criteria:</w:t>
      </w:r>
    </w:p>
    <w:p w14:paraId="1BEECBC1" w14:textId="229C70B8" w:rsidR="00EE63C7" w:rsidRDefault="00EE63C7" w:rsidP="00EE63C7">
      <w:pPr>
        <w:pStyle w:val="Bullet1"/>
      </w:pPr>
      <w:r>
        <w:t>the navigational requirements must be met, i.e. the navigation light must be switched on when the light is required as an AtoN;</w:t>
      </w:r>
    </w:p>
    <w:p w14:paraId="330B67F5" w14:textId="3B825915" w:rsidR="00EE63C7" w:rsidRDefault="00EE63C7" w:rsidP="00EE63C7">
      <w:pPr>
        <w:pStyle w:val="Bullet1"/>
      </w:pPr>
      <w:r>
        <w:t>where m</w:t>
      </w:r>
      <w:r w:rsidR="00E477DE">
        <w:t>ultiple lights are used as AtoN</w:t>
      </w:r>
      <w:r>
        <w:t xml:space="preserve"> such as to form a channel using buoys, all lights should switch on and off almost simultaneously to avoid gaps in the channel </w:t>
      </w:r>
      <w:r w:rsidRPr="00EE63C7">
        <w:rPr>
          <w:highlight w:val="yellow"/>
        </w:rPr>
        <w:t>mark</w:t>
      </w:r>
      <w:r>
        <w:t xml:space="preserve"> at lighting up and light off time;</w:t>
      </w:r>
    </w:p>
    <w:p w14:paraId="579FE85C" w14:textId="32069268" w:rsidR="00EE63C7" w:rsidRDefault="00EE63C7" w:rsidP="00EE63C7">
      <w:pPr>
        <w:pStyle w:val="Bullet1"/>
      </w:pPr>
      <w:r>
        <w:t xml:space="preserve">switching levels should not be set too high, to avoid excessive daily energy consumption, </w:t>
      </w:r>
      <w:r w:rsidRPr="00EE63C7">
        <w:rPr>
          <w:color w:val="0432FF"/>
        </w:rPr>
        <w:t>or too low, to avoid interference from bright moonlight</w:t>
      </w:r>
      <w:r>
        <w:t>;</w:t>
      </w:r>
    </w:p>
    <w:p w14:paraId="2CA200C4" w14:textId="412B683D" w:rsidR="00EE63C7" w:rsidRDefault="00EE63C7" w:rsidP="00EE63C7">
      <w:pPr>
        <w:pStyle w:val="Bullet1"/>
      </w:pPr>
      <w:r>
        <w:t>however, where there is conflict between energy consumption and provision of the AtoN function, priority should be given to the AtoN function;</w:t>
      </w:r>
    </w:p>
    <w:p w14:paraId="29686D34" w14:textId="77777777" w:rsidR="00E477DE" w:rsidRDefault="00EE63C7" w:rsidP="00EE63C7">
      <w:pPr>
        <w:pStyle w:val="Bullet1"/>
      </w:pPr>
      <w:r>
        <w:t>the recommended switching levels should be based on the basic charac</w:t>
      </w:r>
      <w:r w:rsidR="00E477DE">
        <w:t>teristics of human perception.</w:t>
      </w:r>
    </w:p>
    <w:p w14:paraId="5E0435E5" w14:textId="4A7FD4F7" w:rsidR="00EE63C7" w:rsidRDefault="00E477DE" w:rsidP="00E477DE">
      <w:pPr>
        <w:pStyle w:val="Bullet1text"/>
      </w:pPr>
      <w:r>
        <w:t xml:space="preserve">Ideally, </w:t>
      </w:r>
      <w:r w:rsidR="00EE63C7">
        <w:t>AtoN should switch on at an ambient light level when the AtoN becomes unusable as a daymark.</w:t>
      </w:r>
    </w:p>
    <w:p w14:paraId="62947219" w14:textId="5F126CB0" w:rsidR="00EE63C7" w:rsidRDefault="00EE63C7" w:rsidP="00EE63C7">
      <w:pPr>
        <w:pStyle w:val="Heading2"/>
      </w:pPr>
      <w:bookmarkStart w:id="60" w:name="_Toc456260749"/>
      <w:r>
        <w:t>Hysteresis in switching levels</w:t>
      </w:r>
      <w:bookmarkEnd w:id="60"/>
    </w:p>
    <w:p w14:paraId="60E0940C" w14:textId="77777777" w:rsidR="00EE63C7" w:rsidRPr="00EE63C7" w:rsidRDefault="00EE63C7" w:rsidP="00EE63C7">
      <w:pPr>
        <w:pStyle w:val="Heading2separationline"/>
      </w:pPr>
    </w:p>
    <w:p w14:paraId="73EA161A" w14:textId="77777777" w:rsidR="00EE63C7" w:rsidRDefault="00EE63C7" w:rsidP="00EE63C7">
      <w:pPr>
        <w:pStyle w:val="BodyText"/>
      </w:pPr>
      <w:r>
        <w:t>In order to ensure that the on and off switching levels are clearly defined, it is necessary to ensure adequate hysteresis between the on and off levels.</w:t>
      </w:r>
    </w:p>
    <w:p w14:paraId="5AE5B581" w14:textId="2E73A20D" w:rsidR="008E4A33" w:rsidRDefault="00EE63C7" w:rsidP="00EE63C7">
      <w:pPr>
        <w:pStyle w:val="BodyText"/>
        <w:jc w:val="center"/>
      </w:pPr>
      <w:r w:rsidRPr="008F15D7">
        <w:rPr>
          <w:noProof/>
          <w:sz w:val="20"/>
          <w:lang w:val="en-IE" w:eastAsia="en-IE"/>
        </w:rPr>
        <mc:AlternateContent>
          <mc:Choice Requires="wpg">
            <w:drawing>
              <wp:inline distT="0" distB="0" distL="0" distR="0" wp14:anchorId="2C11E5F2" wp14:editId="242F28BD">
                <wp:extent cx="4635795" cy="2413590"/>
                <wp:effectExtent l="0" t="50800" r="38100" b="0"/>
                <wp:docPr id="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35795" cy="2413590"/>
                          <a:chOff x="3780" y="10980"/>
                          <a:chExt cx="4680" cy="2700"/>
                        </a:xfrm>
                      </wpg:grpSpPr>
                      <wps:wsp>
                        <wps:cNvPr id="10" name="Line 3"/>
                        <wps:cNvCnPr>
                          <a:cxnSpLocks noChangeShapeType="1"/>
                        </wps:cNvCnPr>
                        <wps:spPr bwMode="auto">
                          <a:xfrm>
                            <a:off x="4680" y="12780"/>
                            <a:ext cx="342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 name="Line 4"/>
                        <wps:cNvCnPr>
                          <a:cxnSpLocks noChangeShapeType="1"/>
                        </wps:cNvCnPr>
                        <wps:spPr bwMode="auto">
                          <a:xfrm>
                            <a:off x="4680" y="12420"/>
                            <a:ext cx="342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3" name="Line 5"/>
                        <wps:cNvCnPr>
                          <a:cxnSpLocks noChangeShapeType="1"/>
                        </wps:cNvCnPr>
                        <wps:spPr bwMode="auto">
                          <a:xfrm>
                            <a:off x="5760" y="11520"/>
                            <a:ext cx="12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 name="Text Box 6"/>
                        <wps:cNvSpPr txBox="1">
                          <a:spLocks noChangeArrowheads="1"/>
                        </wps:cNvSpPr>
                        <wps:spPr bwMode="auto">
                          <a:xfrm>
                            <a:off x="3780" y="11160"/>
                            <a:ext cx="720" cy="1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72ABCF" w14:textId="77777777" w:rsidR="00A74C80" w:rsidRDefault="00A74C80" w:rsidP="00EE63C7">
                              <w:pPr>
                                <w:jc w:val="center"/>
                                <w:rPr>
                                  <w:b/>
                                  <w:bCs/>
                                  <w:sz w:val="16"/>
                                </w:rPr>
                              </w:pPr>
                              <w:r>
                                <w:rPr>
                                  <w:b/>
                                  <w:bCs/>
                                  <w:sz w:val="16"/>
                                </w:rPr>
                                <w:t>Ambient light level</w:t>
                              </w:r>
                            </w:p>
                            <w:p w14:paraId="353608E7" w14:textId="77777777" w:rsidR="00A74C80" w:rsidRDefault="00A74C80" w:rsidP="00EE63C7">
                              <w:pPr>
                                <w:jc w:val="center"/>
                                <w:rPr>
                                  <w:sz w:val="16"/>
                                </w:rPr>
                              </w:pPr>
                              <w:r>
                                <w:rPr>
                                  <w:sz w:val="16"/>
                                </w:rPr>
                                <w:t>Lux</w:t>
                              </w:r>
                            </w:p>
                          </w:txbxContent>
                        </wps:txbx>
                        <wps:bodyPr rot="0" vert="vert270" wrap="square" lIns="91440" tIns="45720" rIns="91440" bIns="45720" anchor="t" anchorCtr="0" upright="1">
                          <a:noAutofit/>
                        </wps:bodyPr>
                      </wps:wsp>
                      <wps:wsp>
                        <wps:cNvPr id="19" name="Text Box 7"/>
                        <wps:cNvSpPr txBox="1">
                          <a:spLocks noChangeArrowheads="1"/>
                        </wps:cNvSpPr>
                        <wps:spPr bwMode="auto">
                          <a:xfrm>
                            <a:off x="5940" y="13320"/>
                            <a:ext cx="72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00648D" w14:textId="77777777" w:rsidR="00A74C80" w:rsidRDefault="00A74C80" w:rsidP="00EE63C7">
                              <w:pPr>
                                <w:rPr>
                                  <w:b/>
                                  <w:bCs/>
                                  <w:sz w:val="16"/>
                                </w:rPr>
                              </w:pPr>
                              <w:r>
                                <w:rPr>
                                  <w:b/>
                                  <w:bCs/>
                                  <w:sz w:val="16"/>
                                </w:rPr>
                                <w:t xml:space="preserve">Time </w:t>
                              </w:r>
                            </w:p>
                          </w:txbxContent>
                        </wps:txbx>
                        <wps:bodyPr rot="0" vert="horz" wrap="square" lIns="91440" tIns="45720" rIns="91440" bIns="45720" anchor="t" anchorCtr="0" upright="1">
                          <a:noAutofit/>
                        </wps:bodyPr>
                      </wps:wsp>
                      <wps:wsp>
                        <wps:cNvPr id="20" name="Text Box 8"/>
                        <wps:cNvSpPr txBox="1">
                          <a:spLocks noChangeArrowheads="1"/>
                        </wps:cNvSpPr>
                        <wps:spPr bwMode="auto">
                          <a:xfrm>
                            <a:off x="4680" y="11520"/>
                            <a:ext cx="7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1E5EE0" w14:textId="77777777" w:rsidR="00A74C80" w:rsidRDefault="00A74C80" w:rsidP="00EE63C7">
                              <w:pPr>
                                <w:rPr>
                                  <w:sz w:val="16"/>
                                </w:rPr>
                              </w:pPr>
                              <w:r>
                                <w:rPr>
                                  <w:sz w:val="16"/>
                                </w:rPr>
                                <w:t>Light off</w:t>
                              </w:r>
                            </w:p>
                          </w:txbxContent>
                        </wps:txbx>
                        <wps:bodyPr rot="0" vert="horz" wrap="square" lIns="91440" tIns="45720" rIns="91440" bIns="45720" anchor="t" anchorCtr="0" upright="1">
                          <a:noAutofit/>
                        </wps:bodyPr>
                      </wps:wsp>
                      <wps:wsp>
                        <wps:cNvPr id="23" name="Text Box 9"/>
                        <wps:cNvSpPr txBox="1">
                          <a:spLocks noChangeArrowheads="1"/>
                        </wps:cNvSpPr>
                        <wps:spPr bwMode="auto">
                          <a:xfrm>
                            <a:off x="6660" y="12780"/>
                            <a:ext cx="126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2A6F59" w14:textId="77777777" w:rsidR="00A74C80" w:rsidRDefault="00A74C80" w:rsidP="00EE63C7">
                              <w:pPr>
                                <w:rPr>
                                  <w:sz w:val="16"/>
                                </w:rPr>
                              </w:pPr>
                              <w:r>
                                <w:rPr>
                                  <w:sz w:val="16"/>
                                </w:rPr>
                                <w:t>Light on</w:t>
                              </w:r>
                            </w:p>
                          </w:txbxContent>
                        </wps:txbx>
                        <wps:bodyPr rot="0" vert="horz" wrap="square" lIns="91440" tIns="45720" rIns="91440" bIns="45720" anchor="t" anchorCtr="0" upright="1">
                          <a:noAutofit/>
                        </wps:bodyPr>
                      </wps:wsp>
                      <wps:wsp>
                        <wps:cNvPr id="25" name="Line 10"/>
                        <wps:cNvCnPr>
                          <a:cxnSpLocks noChangeShapeType="1"/>
                        </wps:cNvCnPr>
                        <wps:spPr bwMode="auto">
                          <a:xfrm flipV="1">
                            <a:off x="4680" y="10980"/>
                            <a:ext cx="0" cy="21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 name="Line 11"/>
                        <wps:cNvCnPr>
                          <a:cxnSpLocks noChangeShapeType="1"/>
                        </wps:cNvCnPr>
                        <wps:spPr bwMode="auto">
                          <a:xfrm>
                            <a:off x="4680" y="13140"/>
                            <a:ext cx="378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 name="Line 12"/>
                        <wps:cNvCnPr>
                          <a:cxnSpLocks noChangeShapeType="1"/>
                        </wps:cNvCnPr>
                        <wps:spPr bwMode="auto">
                          <a:xfrm flipV="1">
                            <a:off x="4680" y="11520"/>
                            <a:ext cx="1080" cy="16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 name="Line 13"/>
                        <wps:cNvCnPr>
                          <a:cxnSpLocks noChangeShapeType="1"/>
                        </wps:cNvCnPr>
                        <wps:spPr bwMode="auto">
                          <a:xfrm>
                            <a:off x="7020" y="11520"/>
                            <a:ext cx="1080" cy="16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0" name="Line 14"/>
                        <wps:cNvCnPr>
                          <a:cxnSpLocks noChangeShapeType="1"/>
                        </wps:cNvCnPr>
                        <wps:spPr bwMode="auto">
                          <a:xfrm>
                            <a:off x="5037" y="11880"/>
                            <a:ext cx="180" cy="540"/>
                          </a:xfrm>
                          <a:prstGeom prst="line">
                            <a:avLst/>
                          </a:prstGeom>
                          <a:noFill/>
                          <a:ln w="9525">
                            <a:solidFill>
                              <a:srgbClr val="000000"/>
                            </a:solidFill>
                            <a:round/>
                            <a:headEnd/>
                            <a:tailEnd type="stealth" w="sm" len="med"/>
                          </a:ln>
                          <a:extLst>
                            <a:ext uri="{909E8E84-426E-40DD-AFC4-6F175D3DCCD1}">
                              <a14:hiddenFill xmlns:a14="http://schemas.microsoft.com/office/drawing/2010/main">
                                <a:noFill/>
                              </a14:hiddenFill>
                            </a:ext>
                          </a:extLst>
                        </wps:spPr>
                        <wps:bodyPr/>
                      </wps:wsp>
                      <wps:wsp>
                        <wps:cNvPr id="31" name="Line 15"/>
                        <wps:cNvCnPr>
                          <a:cxnSpLocks noChangeShapeType="1"/>
                        </wps:cNvCnPr>
                        <wps:spPr bwMode="auto">
                          <a:xfrm flipV="1">
                            <a:off x="7560" y="12780"/>
                            <a:ext cx="360" cy="180"/>
                          </a:xfrm>
                          <a:prstGeom prst="line">
                            <a:avLst/>
                          </a:prstGeom>
                          <a:noFill/>
                          <a:ln w="9525">
                            <a:solidFill>
                              <a:srgbClr val="000000"/>
                            </a:solidFill>
                            <a:round/>
                            <a:headEnd/>
                            <a:tailEnd type="stealth" w="sm" len="med"/>
                          </a:ln>
                          <a:extLst>
                            <a:ext uri="{909E8E84-426E-40DD-AFC4-6F175D3DCCD1}">
                              <a14:hiddenFill xmlns:a14="http://schemas.microsoft.com/office/drawing/2010/main">
                                <a:noFill/>
                              </a14:hiddenFill>
                            </a:ext>
                          </a:extLst>
                        </wps:spPr>
                        <wps:bodyPr/>
                      </wps:wsp>
                      <wps:wsp>
                        <wps:cNvPr id="32" name="Line 16"/>
                        <wps:cNvCnPr>
                          <a:cxnSpLocks noChangeShapeType="1"/>
                        </wps:cNvCnPr>
                        <wps:spPr bwMode="auto">
                          <a:xfrm>
                            <a:off x="5580" y="12420"/>
                            <a:ext cx="0" cy="36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33" name="Text Box 17"/>
                        <wps:cNvSpPr txBox="1">
                          <a:spLocks noChangeArrowheads="1"/>
                        </wps:cNvSpPr>
                        <wps:spPr bwMode="auto">
                          <a:xfrm>
                            <a:off x="5940" y="12420"/>
                            <a:ext cx="108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FE771C" w14:textId="77777777" w:rsidR="00A74C80" w:rsidRDefault="00A74C80" w:rsidP="00EE63C7">
                              <w:pPr>
                                <w:rPr>
                                  <w:sz w:val="16"/>
                                </w:rPr>
                              </w:pPr>
                              <w:r>
                                <w:rPr>
                                  <w:sz w:val="16"/>
                                </w:rPr>
                                <w:t>Hysteresis</w:t>
                              </w:r>
                            </w:p>
                          </w:txbxContent>
                        </wps:txbx>
                        <wps:bodyPr rot="0" vert="horz" wrap="square" lIns="91440" tIns="45720" rIns="91440" bIns="45720" anchor="t" anchorCtr="0" upright="1">
                          <a:noAutofit/>
                        </wps:bodyPr>
                      </wps:wsp>
                      <wps:wsp>
                        <wps:cNvPr id="34" name="Text Box 18"/>
                        <wps:cNvSpPr txBox="1">
                          <a:spLocks noChangeArrowheads="1"/>
                        </wps:cNvSpPr>
                        <wps:spPr bwMode="auto">
                          <a:xfrm>
                            <a:off x="4248" y="12240"/>
                            <a:ext cx="54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0C6E06" w14:textId="77777777" w:rsidR="00A74C80" w:rsidRDefault="00A74C80" w:rsidP="00EE63C7">
                              <w:pPr>
                                <w:rPr>
                                  <w:sz w:val="16"/>
                                </w:rPr>
                              </w:pPr>
                              <w:r>
                                <w:rPr>
                                  <w:sz w:val="16"/>
                                </w:rPr>
                                <w:t>15</w:t>
                              </w:r>
                              <w:r w:rsidRPr="001342F8">
                                <w:rPr>
                                  <w:sz w:val="16"/>
                                </w:rPr>
                                <w:t>0</w:t>
                              </w:r>
                            </w:p>
                          </w:txbxContent>
                        </wps:txbx>
                        <wps:bodyPr rot="0" vert="horz" wrap="square" lIns="91440" tIns="45720" rIns="91440" bIns="45720" anchor="t" anchorCtr="0" upright="1">
                          <a:noAutofit/>
                        </wps:bodyPr>
                      </wps:wsp>
                      <wps:wsp>
                        <wps:cNvPr id="35" name="Text Box 19"/>
                        <wps:cNvSpPr txBox="1">
                          <a:spLocks noChangeArrowheads="1"/>
                        </wps:cNvSpPr>
                        <wps:spPr bwMode="auto">
                          <a:xfrm>
                            <a:off x="4320" y="12600"/>
                            <a:ext cx="54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3CA749" w14:textId="77777777" w:rsidR="00A74C80" w:rsidRDefault="00A74C80" w:rsidP="00EE63C7">
                              <w:pPr>
                                <w:rPr>
                                  <w:sz w:val="16"/>
                                </w:rPr>
                              </w:pPr>
                              <w:r>
                                <w:rPr>
                                  <w:sz w:val="16"/>
                                </w:rPr>
                                <w:t>50</w:t>
                              </w:r>
                            </w:p>
                          </w:txbxContent>
                        </wps:txbx>
                        <wps:bodyPr rot="0" vert="horz" wrap="square" lIns="91440" tIns="45720" rIns="91440" bIns="45720" anchor="t" anchorCtr="0" upright="1">
                          <a:noAutofit/>
                        </wps:bodyPr>
                      </wps:wsp>
                      <wps:wsp>
                        <wps:cNvPr id="36" name="Text Box 20"/>
                        <wps:cNvSpPr txBox="1">
                          <a:spLocks noChangeArrowheads="1"/>
                        </wps:cNvSpPr>
                        <wps:spPr bwMode="auto">
                          <a:xfrm>
                            <a:off x="4860" y="13140"/>
                            <a:ext cx="9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572891" w14:textId="77777777" w:rsidR="00A74C80" w:rsidRDefault="00A74C80" w:rsidP="00EE63C7">
                              <w:pPr>
                                <w:rPr>
                                  <w:sz w:val="16"/>
                                </w:rPr>
                              </w:pPr>
                              <w:r>
                                <w:rPr>
                                  <w:sz w:val="16"/>
                                </w:rPr>
                                <w:t>Sunrise</w:t>
                              </w:r>
                            </w:p>
                          </w:txbxContent>
                        </wps:txbx>
                        <wps:bodyPr rot="0" vert="horz" wrap="square" lIns="91440" tIns="45720" rIns="91440" bIns="45720" anchor="t" anchorCtr="0" upright="1">
                          <a:noAutofit/>
                        </wps:bodyPr>
                      </wps:wsp>
                      <wps:wsp>
                        <wps:cNvPr id="46" name="Text Box 21"/>
                        <wps:cNvSpPr txBox="1">
                          <a:spLocks noChangeArrowheads="1"/>
                        </wps:cNvSpPr>
                        <wps:spPr bwMode="auto">
                          <a:xfrm>
                            <a:off x="7380" y="13140"/>
                            <a:ext cx="72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48B504" w14:textId="77777777" w:rsidR="00A74C80" w:rsidRDefault="00A74C80" w:rsidP="00EE63C7">
                              <w:pPr>
                                <w:rPr>
                                  <w:sz w:val="16"/>
                                </w:rPr>
                              </w:pPr>
                              <w:r>
                                <w:rPr>
                                  <w:sz w:val="16"/>
                                </w:rPr>
                                <w:t>Sunset</w:t>
                              </w:r>
                            </w:p>
                          </w:txbxContent>
                        </wps:txbx>
                        <wps:bodyPr rot="0" vert="horz" wrap="square" lIns="91440" tIns="45720" rIns="91440" bIns="45720" anchor="t" anchorCtr="0" upright="1">
                          <a:noAutofit/>
                        </wps:bodyPr>
                      </wps:wsp>
                    </wpg:wgp>
                  </a:graphicData>
                </a:graphic>
              </wp:inline>
            </w:drawing>
          </mc:Choice>
          <mc:Fallback xmlns:mo="http://schemas.microsoft.com/office/mac/office/2008/main" xmlns:mv="urn:schemas-microsoft-com:mac:vml">
            <w:pict>
              <v:group w14:anchorId="2C11E5F2" id="Group 8" o:spid="_x0000_s1026" style="width:365pt;height:190.05pt;mso-position-horizontal-relative:char;mso-position-vertical-relative:line" coordorigin="3780,10980" coordsize="4680,27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">
                <v:line id="Line 3" o:spid="_x0000_s1027" style="position:absolute;visibility:visible;mso-wrap-style:square" from="4680,12780" to="8100,1278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p5+E2cMAAADbAAAADwAAAGRycy9kb3ducmV2LnhtbESPTW/CMAyG75P4D5GRuI0UDtNWCAgh&#10;IXFgTAPE2WpMW2ickoTS/fv5MGk3W34/Hs+XvWtURyHWng1Mxhko4sLbmksDp+Pm9R1UTMgWG89k&#10;4IciLBeDlznm1j/5m7pDKpWEcMzRQJVSm2sdi4ocxrFvieV28cFhkjWU2gZ8Srhr9DTL3rTDmqWh&#10;wpbWFRW3w8NJb1Huwv18vfXby+duc+fuY3/8MmY07FczUIn69C/+c2+t4Au9/CID6MUv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KefhNnDAAAA2wAAAA8AAAAAAAAAAAAA&#10;AAAAoQIAAGRycy9kb3ducmV2LnhtbFBLBQYAAAAABAAEAPkAAACRAwAAAAA=&#10;">
                  <v:stroke dashstyle="dash"/>
                </v:line>
                <v:line id="Line 4" o:spid="_x0000_s1028" style="position:absolute;visibility:visible;mso-wrap-style:square" from="4680,12420" to="8100,1242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OAG/NcQAAADbAAAADwAAAGRycy9kb3ducmV2LnhtbESPQWvCQBCF7wX/wzKCt7qpB2mjq0gh&#10;4CG1VMXzkB2TaHY22d0m8d93C4XeZnhv3vdmvR1NI3pyvras4GWegCAurK65VHA+Zc+vIHxA1thY&#10;JgUP8rDdTJ7WmGo78Bf1x1CKGMI+RQVVCG0qpS8qMujntiWO2tU6gyGurpTa4RDDTSMXSbKUBmuO&#10;hApbeq+ouB+/TeQWZe66y+0+7q8fedZx/3Y4fSo1m467FYhAY/g3/13vday/gN9f4gBy8wM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A4Ab81xAAAANsAAAAPAAAAAAAAAAAA&#10;AAAAAKECAABkcnMvZG93bnJldi54bWxQSwUGAAAAAAQABAD5AAAAkgMAAAAA&#10;">
                  <v:stroke dashstyle="dash"/>
                </v:line>
                <v:line id="Line 5" o:spid="_x0000_s1029" style="position:absolute;visibility:visible;mso-wrap-style:square" from="5760,11520" to="7020,1152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S/OV/8MAAADbAAAADwAAAGRycy9kb3ducmV2LnhtbERPTWvCQBC9C/6HZYTedGOFUKKriFLQ&#10;Hkq1gh7H7JhEs7Nhd5uk/75bKPQ2j/c5i1VvatGS85VlBdNJAoI4t7riQsHp83X8AsIHZI21ZVLw&#10;TR5Wy+FggZm2HR+oPYZCxBD2GSooQ2gyKX1ekkE/sQ1x5G7WGQwRukJqh10MN7V8TpJUGqw4NpTY&#10;0Kak/HH8MgreZx9pu96/7frzPr3m28P1cu+cUk+jfj0HEagP/+I/907H+TP4/SUeIJc/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Evzlf/DAAAA2wAAAA8AAAAAAAAAAAAA&#10;AAAAoQIAAGRycy9kb3ducmV2LnhtbFBLBQYAAAAABAAEAPkAAACRAwAAAAA=&#10;"/>
                <v:shapetype id="_x0000_t202" coordsize="21600,21600" o:spt="202" path="m0,0l0,21600,21600,21600,21600,0xe">
                  <v:stroke joinstyle="miter"/>
                  <v:path gradientshapeok="t" o:connecttype="rect"/>
                </v:shapetype>
                <v:shape id="Text Box 6" o:spid="_x0000_s1030" type="#_x0000_t202" style="position:absolute;left:3780;top:11160;width:720;height:19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fTlt6wwAA&#10;ANsAAAAPAAAAZHJzL2Rvd25yZXYueG1sRE9Na8JAEL0L/odlBG+6sYJKdA3F0lAvRWN78DZmxyQ0&#10;O5tmtyb+e7dQ6G0e73M2SW9qcaPWVZYVzKYRCOLc6ooLBR+n18kKhPPIGmvLpOBODpLtcLDBWNuO&#10;j3TLfCFCCLsYFZTeN7GULi/JoJvahjhwV9sa9AG2hdQtdiHc1PIpihbSYMWhocSGdiXlX9mPUfB5&#10;eb/Xx2Z+jqpuf+jT70P2khZKjUf98xqEp97/i//cbzrMX8LvL+EAuX0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fTlt6wwAAANsAAAAPAAAAAAAAAAAAAAAAAJcCAABkcnMvZG93&#10;bnJldi54bWxQSwUGAAAAAAQABAD1AAAAhwMAAAAA&#10;" filled="f" stroked="f">
                  <v:textbox style="layout-flow:vertical;mso-layout-flow-alt:bottom-to-top">
                    <w:txbxContent>
                      <w:p w14:paraId="6772ABCF" w14:textId="77777777" w:rsidR="00A74C80" w:rsidRDefault="00A74C80" w:rsidP="00EE63C7">
                        <w:pPr>
                          <w:jc w:val="center"/>
                          <w:rPr>
                            <w:b/>
                            <w:bCs/>
                            <w:sz w:val="16"/>
                          </w:rPr>
                        </w:pPr>
                        <w:r>
                          <w:rPr>
                            <w:b/>
                            <w:bCs/>
                            <w:sz w:val="16"/>
                          </w:rPr>
                          <w:t>Ambient light level</w:t>
                        </w:r>
                      </w:p>
                      <w:p w14:paraId="353608E7" w14:textId="77777777" w:rsidR="00A74C80" w:rsidRDefault="00A74C80" w:rsidP="00EE63C7">
                        <w:pPr>
                          <w:jc w:val="center"/>
                          <w:rPr>
                            <w:sz w:val="16"/>
                          </w:rPr>
                        </w:pPr>
                        <w:r>
                          <w:rPr>
                            <w:sz w:val="16"/>
                          </w:rPr>
                          <w:t>Lux</w:t>
                        </w:r>
                      </w:p>
                    </w:txbxContent>
                  </v:textbox>
                </v:shape>
                <v:shape id="Text Box 7" o:spid="_x0000_s1031" type="#_x0000_t202" style="position:absolute;left:5940;top:13320;width:720;height:3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NunxkvwAA&#10;ANsAAAAPAAAAZHJzL2Rvd25yZXYueG1sRE9Ni8IwEL0L+x/CLHjTZEVlrUZZVgRPiroK3oZmbMs2&#10;k9JEW/+9EQRv83ifM1u0thQ3qn3hWMNXX4EgTp0pONPwd1j1vkH4gGywdEwa7uRhMf/ozDAxruEd&#10;3fYhEzGEfYIa8hCqREqf5mTR911FHLmLqy2GCOtMmhqbGG5LOVBqLC0WHBtyrOg3p/R/f7UajpvL&#10;+TRU22xpR1XjWiXZTqTW3c/2ZwoiUBve4pd7beL8CTx/iQfI+QM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M26fGS/AAAA2wAAAA8AAAAAAAAAAAAAAAAAlwIAAGRycy9kb3ducmV2&#10;LnhtbFBLBQYAAAAABAAEAPUAAACDAwAAAAA=&#10;" filled="f" stroked="f">
                  <v:textbox>
                    <w:txbxContent>
                      <w:p w14:paraId="7500648D" w14:textId="77777777" w:rsidR="00A74C80" w:rsidRDefault="00A74C80" w:rsidP="00EE63C7">
                        <w:pPr>
                          <w:rPr>
                            <w:b/>
                            <w:bCs/>
                            <w:sz w:val="16"/>
                          </w:rPr>
                        </w:pPr>
                        <w:r>
                          <w:rPr>
                            <w:b/>
                            <w:bCs/>
                            <w:sz w:val="16"/>
                          </w:rPr>
                          <w:t xml:space="preserve">Time </w:t>
                        </w:r>
                      </w:p>
                    </w:txbxContent>
                  </v:textbox>
                </v:shape>
                <v:shape id="Text Box 8" o:spid="_x0000_s1032" type="#_x0000_t202" style="position:absolute;left:4680;top:11520;width:720;height:5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7B9EwAAA&#10;ANsAAAAPAAAAZHJzL2Rvd25yZXYueG1sRE/Pa8IwFL4L+x/CG3izycTJVhtlKIOdJtZN8PZonm2x&#10;eQlNZrv/3hwGO358v4vNaDtxoz60jjU8ZQoEceVMy7WGr+P77AVEiMgGO8ek4ZcCbNYPkwJz4wY+&#10;0K2MtUghHHLU0MTocylD1ZDFkDlPnLiL6y3GBPtamh6HFG47OVdqKS22nBoa9LRtqLqWP1bD9+fl&#10;fFqofb2zz35wo5JsX6XW08fxbQUi0hj/xX/uD6NhntanL+kHyPUd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S7B9EwAAAANsAAAAPAAAAAAAAAAAAAAAAAJcCAABkcnMvZG93bnJl&#10;di54bWxQSwUGAAAAAAQABAD1AAAAhAMAAAAA&#10;" filled="f" stroked="f">
                  <v:textbox>
                    <w:txbxContent>
                      <w:p w14:paraId="2B1E5EE0" w14:textId="77777777" w:rsidR="00A74C80" w:rsidRDefault="00A74C80" w:rsidP="00EE63C7">
                        <w:pPr>
                          <w:rPr>
                            <w:sz w:val="16"/>
                          </w:rPr>
                        </w:pPr>
                        <w:r>
                          <w:rPr>
                            <w:sz w:val="16"/>
                          </w:rPr>
                          <w:t>Light off</w:t>
                        </w:r>
                      </w:p>
                    </w:txbxContent>
                  </v:textbox>
                </v:shape>
                <v:shape id="Text Box 9" o:spid="_x0000_s1033" type="#_x0000_t202" style="position:absolute;left:6660;top:12780;width:1260;height:3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iPoEzxAAA&#10;ANsAAAAPAAAAZHJzL2Rvd25yZXYueG1sRI9Ba8JAFITvBf/D8gRvuqu2RdNsRJRCTy2mKnh7ZJ9J&#10;aPZtyG5N+u+7BaHHYWa+YdLNYBtxo87XjjXMZwoEceFMzaWG4+frdAXCB2SDjWPS8EMeNtnoIcXE&#10;uJ4PdMtDKSKEfYIaqhDaREpfVGTRz1xLHL2r6yyGKLtSmg77CLeNXCj1LC3WHBcqbGlXUfGVf1sN&#10;p/fr5fyoPsq9fWp7NyjJdi21noyH7QuIQEP4D9/bb0bDYgl/X+IPkNkv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Yj6BM8QAAADbAAAADwAAAAAAAAAAAAAAAACXAgAAZHJzL2Rv&#10;d25yZXYueG1sUEsFBgAAAAAEAAQA9QAAAIgDAAAAAA==&#10;" filled="f" stroked="f">
                  <v:textbox>
                    <w:txbxContent>
                      <w:p w14:paraId="472A6F59" w14:textId="77777777" w:rsidR="00A74C80" w:rsidRDefault="00A74C80" w:rsidP="00EE63C7">
                        <w:pPr>
                          <w:rPr>
                            <w:sz w:val="16"/>
                          </w:rPr>
                        </w:pPr>
                        <w:r>
                          <w:rPr>
                            <w:sz w:val="16"/>
                          </w:rPr>
                          <w:t>Light on</w:t>
                        </w:r>
                      </w:p>
                    </w:txbxContent>
                  </v:textbox>
                </v:shape>
                <v:line id="Line 10" o:spid="_x0000_s1034" style="position:absolute;flip:y;visibility:visible;mso-wrap-style:square" from="4680,10980" to="4680,1314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YQThV8QAAADbAAAADwAAAGRycy9kb3ducmV2LnhtbESPT2vCQBDF70K/wzIFL0E3KpWauor9&#10;IwjioeqhxyE7TUKzsyE7avz2rlDw+Hjzfm/efNm5Wp2pDZVnA6NhCoo497biwsDxsB68ggqCbLH2&#10;TAauFGC5eOrNMbP+wt903kuhIoRDhgZKkSbTOuQlOQxD3xBH79e3DiXKttC2xUuEu1qP03SqHVYc&#10;G0ps6KOk/G9/cvGN9Y4/J5Pk3ekkmdHXj2xTLcb0n7vVGyihTh7H/+mNNTB+gfuWCAC9uAE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hBOFXxAAAANsAAAAPAAAAAAAAAAAA&#10;AAAAAKECAABkcnMvZG93bnJldi54bWxQSwUGAAAAAAQABAD5AAAAkgMAAAAA&#10;">
                  <v:stroke endarrow="block"/>
                </v:line>
                <v:line id="Line 11" o:spid="_x0000_s1035" style="position:absolute;visibility:visible;mso-wrap-style:square" from="4680,13140" to="8460,1314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HD/bsQAAADbAAAADwAAAGRycy9kb3ducmV2LnhtbESPT2sCMRTE74LfITyhN83qQetqFHER&#10;eqgF/9Dz6+a5Wdy8LJt0Tb99IxR6HGbmN8x6G20jeup87VjBdJKBIC6drrlScL0cxq8gfEDW2Dgm&#10;BT/kYbsZDtaYa/fgE/XnUIkEYZ+jAhNCm0vpS0MW/cS1xMm7uc5iSLKrpO7wkeC2kbMsm0uLNacF&#10;gy3tDZX387dVsDDFSS5k8X75KPp6uozH+Pm1VOplFHcrEIFi+A//td+0gtkcnl/SD5CbX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AccP9uxAAAANsAAAAPAAAAAAAAAAAA&#10;AAAAAKECAABkcnMvZG93bnJldi54bWxQSwUGAAAAAAQABAD5AAAAkgMAAAAA&#10;">
                  <v:stroke endarrow="block"/>
                </v:line>
                <v:line id="Line 12" o:spid="_x0000_s1036" style="position:absolute;flip:y;visibility:visible;mso-wrap-style:square" from="4680,11520" to="5760,1314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jwVOycQAAADbAAAADwAAAGRycy9kb3ducmV2LnhtbESPwUrDQBCG74LvsIzQS2g3bUE0dhO0&#10;tiBID9YePA7ZMQlmZ0N2bOPbOwfB4/DP/803m2oKvTnTmLrIDpaLHAxxHX3HjYPT+35+ByYJssc+&#10;Mjn4oQRVeX21wcLHC7/R+SiNUQinAh20IkNhbapbCpgWcSDW7DOOAUXHsbF+xIvCQ29XeX5rA3as&#10;F1ocaNtS/XX8DqqxP/Dzep09BZtl97T7kNfcinOzm+nxAYzQJP/Lf+0X72ClsvqLAsCWv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PBU7JxAAAANsAAAAPAAAAAAAAAAAA&#10;AAAAAKECAABkcnMvZG93bnJldi54bWxQSwUGAAAAAAQABAD5AAAAkgMAAAAA&#10;">
                  <v:stroke endarrow="block"/>
                </v:line>
                <v:line id="Line 13" o:spid="_x0000_s1037" style="position:absolute;visibility:visible;mso-wrap-style:square" from="7020,11520" to="8100,1314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be9rHMQAAADbAAAADwAAAGRycy9kb3ducmV2LnhtbESPQWsCMRSE7wX/Q3iCt5rVg3ZXo4hL&#10;wYMtqKXn5+a5Wdy8LJt0Tf99Uyj0OMzMN8x6G20rBup941jBbJqBIK6cbrhW8HF5fX4B4QOyxtYx&#10;KfgmD9vN6GmNhXYPPtFwDrVIEPYFKjAhdIWUvjJk0U9dR5y8m+sthiT7WuoeHwluWznPsoW02HBa&#10;MNjR3lB1P39ZBUtTnuRSlsfLezk0szy+xc9rrtRkHHcrEIFi+A//tQ9awTyH3y/pB8jND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t72scxAAAANsAAAAPAAAAAAAAAAAA&#10;AAAAAKECAABkcnMvZG93bnJldi54bWxQSwUGAAAAAAQABAD5AAAAkgMAAAAA&#10;">
                  <v:stroke endarrow="block"/>
                </v:line>
                <v:line id="Line 14" o:spid="_x0000_s1038" style="position:absolute;visibility:visible;mso-wrap-style:square" from="5037,11880" to="5217,1242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E0TDsIAAADbAAAADwAAAGRycy9kb3ducmV2LnhtbERPz2vCMBS+C/4P4Qm7iKabIK6aigwK&#10;HoYwt4O7PZq3pmvzUpNou/9+OQx2/Ph+7/aj7cSdfGgcK3hcZiCIK6cbrhV8vJeLDYgQkTV2jknB&#10;DwXYF9PJDnPtBn6j+znWIoVwyFGBibHPpQyVIYth6XrixH05bzEm6GupPQ4p3HbyKcvW0mLDqcFg&#10;Ty+GqvZ8swq8j6Fpy+fP4XL9Xpen8nWcm0qph9l42IKINMZ/8Z/7qBWs0vr0Jf0AWfwC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NE0TDsIAAADbAAAADwAAAAAAAAAAAAAA&#10;AAChAgAAZHJzL2Rvd25yZXYueG1sUEsFBgAAAAAEAAQA+QAAAJADAAAAAA==&#10;">
                  <v:stroke endarrow="classic" endarrowwidth="narrow"/>
                </v:line>
                <v:line id="Line 15" o:spid="_x0000_s1039" style="position:absolute;flip:y;visibility:visible;mso-wrap-style:square" from="7560,12780" to="7920,1296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5wfSYsMAAADbAAAADwAAAGRycy9kb3ducmV2LnhtbESPQWuDQBSE74H8h+UFekvWpKDFZhUJ&#10;pEihh5rQ86v7qlL3rbibqP++Wyj0OMzMN8wxn00v7jS6zrKC/S4CQVxb3XGj4Ho5b59AOI+ssbdM&#10;ChZykGfr1RFTbSd+p3vlGxEg7FJU0Ho/pFK6uiWDbmcH4uB92dGgD3JspB5xCnDTy0MUxdJgx2Gh&#10;xYFOLdXf1c0oePv8mIolfpXFy8LJdF30JSm9Ug+buXgG4Wn2/+G/dqkVPO7h90v4ATL7A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OcH0mLDAAAA2wAAAA8AAAAAAAAAAAAA&#10;AAAAoQIAAGRycy9kb3ducmV2LnhtbFBLBQYAAAAABAAEAPkAAACRAwAAAAA=&#10;">
                  <v:stroke endarrow="classic" endarrowwidth="narrow"/>
                </v:line>
                <v:line id="Line 16" o:spid="_x0000_s1040" style="position:absolute;visibility:visible;mso-wrap-style:square" from="5580,12420" to="5580,1278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mdvGFsMAAADbAAAADwAAAGRycy9kb3ducmV2LnhtbESPQWvCQBSE7wX/w/IEb7oxBZHoKqVg&#10;yaWIVnp+zT6TaPZtzG6zaX+9KxR6HGbmG2a9HUwjeupcbVnBfJaAIC6srrlUcPrYTZcgnEfW2Fgm&#10;BT/kYLsZPa0x0zbwgfqjL0WEsMtQQeV9m0npiooMupltiaN3tp1BH2VXSt1hiHDTyDRJFtJgzXGh&#10;wpZeKyqux2+jIAm/b/Ii87rf5++30H6Fz/QWlJqMh5cVCE+D/w//tXOt4DmFx5f4A+TmDg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JnbxhbDAAAA2wAAAA8AAAAAAAAAAAAA&#10;AAAAoQIAAGRycy9kb3ducmV2LnhtbFBLBQYAAAAABAAEAPkAAACRAwAAAAA=&#10;">
                  <v:stroke startarrow="block" endarrow="block"/>
                </v:line>
                <v:shape id="Text Box 17" o:spid="_x0000_s1041" type="#_x0000_t202" style="position:absolute;left:5940;top:12420;width:1080;height:3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n5xfuxAAA&#10;ANsAAAAPAAAAZHJzL2Rvd25yZXYueG1sRI9Ba8JAFITvBf/D8gRvuqu2RdNsRJRCTy2mKnh7ZJ9J&#10;aPZtyG5N+u+7BaHHYWa+YdLNYBtxo87XjjXMZwoEceFMzaWG4+frdAXCB2SDjWPS8EMeNtnoIcXE&#10;uJ4PdMtDKSKEfYIaqhDaREpfVGTRz1xLHL2r6yyGKLtSmg77CLeNXCj1LC3WHBcqbGlXUfGVf1sN&#10;p/fr5fyoPsq9fWp7NyjJdi21noyH7QuIQEP4D9/bb0bDcgl/X+IPkNkv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5+cX7sQAAADbAAAADwAAAAAAAAAAAAAAAACXAgAAZHJzL2Rv&#10;d25yZXYueG1sUEsFBgAAAAAEAAQA9QAAAIgDAAAAAA==&#10;" filled="f" stroked="f">
                  <v:textbox>
                    <w:txbxContent>
                      <w:p w14:paraId="41FE771C" w14:textId="77777777" w:rsidR="00A74C80" w:rsidRDefault="00A74C80" w:rsidP="00EE63C7">
                        <w:pPr>
                          <w:rPr>
                            <w:sz w:val="16"/>
                          </w:rPr>
                        </w:pPr>
                        <w:r>
                          <w:rPr>
                            <w:sz w:val="16"/>
                          </w:rPr>
                          <w:t>Hysteresis</w:t>
                        </w:r>
                      </w:p>
                    </w:txbxContent>
                  </v:textbox>
                </v:shape>
                <v:shape id="Text Box 18" o:spid="_x0000_s1042" type="#_x0000_t202" style="position:absolute;left:4248;top:12240;width:540;height:3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oDo+awwAA&#10;ANsAAAAPAAAAZHJzL2Rvd25yZXYueG1sRI9Pa8JAFMTvBb/D8oTe6q7/iqbZiCiFnhStCt4e2WcS&#10;mn0bsluTfvuuUOhxmJnfMOmqt7W4U+srxxrGIwWCOHem4kLD6fP9ZQHCB2SDtWPS8EMeVtngKcXE&#10;uI4PdD+GQkQI+wQ1lCE0iZQ+L8miH7mGOHo311oMUbaFNC12EW5rOVHqVVqsOC6U2NCmpPzr+G01&#10;nHe362Wm9sXWzpvO9UqyXUqtn4f9+g1EoD78h//aH0bDdAaPL/EHyOwX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oDo+awwAAANsAAAAPAAAAAAAAAAAAAAAAAJcCAABkcnMvZG93&#10;bnJldi54bWxQSwUGAAAAAAQABAD1AAAAhwMAAAAA&#10;" filled="f" stroked="f">
                  <v:textbox>
                    <w:txbxContent>
                      <w:p w14:paraId="6D0C6E06" w14:textId="77777777" w:rsidR="00A74C80" w:rsidRDefault="00A74C80" w:rsidP="00EE63C7">
                        <w:pPr>
                          <w:rPr>
                            <w:sz w:val="16"/>
                          </w:rPr>
                        </w:pPr>
                        <w:r>
                          <w:rPr>
                            <w:sz w:val="16"/>
                          </w:rPr>
                          <w:t>15</w:t>
                        </w:r>
                        <w:r w:rsidRPr="001342F8">
                          <w:rPr>
                            <w:sz w:val="16"/>
                          </w:rPr>
                          <w:t>0</w:t>
                        </w:r>
                      </w:p>
                    </w:txbxContent>
                  </v:textbox>
                </v:shape>
                <v:shape id="Text Box 19" o:spid="_x0000_s1043" type="#_x0000_t202" style="position:absolute;left:4320;top:12600;width:540;height:3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HQioBwwAA&#10;ANsAAAAPAAAAZHJzL2Rvd25yZXYueG1sRI9Ba8JAFITvgv9heUJvumutRVNXkUqhJ8VUBW+P7DMJ&#10;zb4N2a1J/70rCB6HmfmGWaw6W4krNb50rGE8UiCIM2dKzjUcfr6GMxA+IBusHJOGf/KwWvZ7C0yM&#10;a3lP1zTkIkLYJ6ihCKFOpPRZQRb9yNXE0bu4xmKIssmlabCNcFvJV6XepcWS40KBNX0WlP2mf1bD&#10;cXs5n97ULt/Yad26Tkm2c6n1y6Bbf4AI1IVn+NH+NhomU7h/iT9ALm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HQioBwwAAANsAAAAPAAAAAAAAAAAAAAAAAJcCAABkcnMvZG93&#10;bnJldi54bWxQSwUGAAAAAAQABAD1AAAAhwMAAAAA&#10;" filled="f" stroked="f">
                  <v:textbox>
                    <w:txbxContent>
                      <w:p w14:paraId="583CA749" w14:textId="77777777" w:rsidR="00A74C80" w:rsidRDefault="00A74C80" w:rsidP="00EE63C7">
                        <w:pPr>
                          <w:rPr>
                            <w:sz w:val="16"/>
                          </w:rPr>
                        </w:pPr>
                        <w:r>
                          <w:rPr>
                            <w:sz w:val="16"/>
                          </w:rPr>
                          <w:t>50</w:t>
                        </w:r>
                      </w:p>
                    </w:txbxContent>
                  </v:textbox>
                </v:shape>
                <v:shape id="Text Box 20" o:spid="_x0000_s1044" type="#_x0000_t202" style="position:absolute;left:4860;top:13140;width:900;height:3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3kLR2wwAA&#10;ANsAAAAPAAAAZHJzL2Rvd25yZXYueG1sRI9Ba8JAFITvgv9heUJvumutoqmrSKXQk9JUBW+P7DMJ&#10;zb4N2a1J/70rCB6HmfmGWa47W4krNb50rGE8UiCIM2dKzjUcfj6HcxA+IBusHJOGf/KwXvV7S0yM&#10;a/mbrmnIRYSwT1BDEUKdSOmzgiz6kauJo3dxjcUQZZNL02Ab4baSr0rNpMWS40KBNX0UlP2mf1bD&#10;cXc5n97UPt/aad26Tkm2C6n1y6DbvIMI1IVn+NH+MhomM7h/iT9Arm4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3kLR2wwAAANsAAAAPAAAAAAAAAAAAAAAAAJcCAABkcnMvZG93&#10;bnJldi54bWxQSwUGAAAAAAQABAD1AAAAhwMAAAAA&#10;" filled="f" stroked="f">
                  <v:textbox>
                    <w:txbxContent>
                      <w:p w14:paraId="24572891" w14:textId="77777777" w:rsidR="00A74C80" w:rsidRDefault="00A74C80" w:rsidP="00EE63C7">
                        <w:pPr>
                          <w:rPr>
                            <w:sz w:val="16"/>
                          </w:rPr>
                        </w:pPr>
                        <w:r>
                          <w:rPr>
                            <w:sz w:val="16"/>
                          </w:rPr>
                          <w:t>Sunrise</w:t>
                        </w:r>
                      </w:p>
                    </w:txbxContent>
                  </v:textbox>
                </v:shape>
                <v:shape id="Text Box 21" o:spid="_x0000_s1045" type="#_x0000_t202" style="position:absolute;left:7380;top:13140;width:720;height:3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vlscLwgAA&#10;ANsAAAAPAAAAZHJzL2Rvd25yZXYueG1sRI9Pi8IwFMTvC36H8IS9rYmLilajiIuwJ2X9B94ezbMt&#10;Ni+libZ+eyMseBxm5jfMbNHaUtyp9oVjDf2eAkGcOlNwpuGwX3+NQfiAbLB0TBoe5GEx73zMMDGu&#10;4T+670ImIoR9ghryEKpESp/mZNH3XEUcvYurLYYo60yaGpsIt6X8VmokLRYcF3KsaJVTet3drIbj&#10;5nI+DdQ2+7HDqnGtkmwnUuvPbrucggjUhnf4v/1rNAxG8PoSf4CcPw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K+WxwvCAAAA2wAAAA8AAAAAAAAAAAAAAAAAlwIAAGRycy9kb3du&#10;cmV2LnhtbFBLBQYAAAAABAAEAPUAAACGAwAAAAA=&#10;" filled="f" stroked="f">
                  <v:textbox>
                    <w:txbxContent>
                      <w:p w14:paraId="5048B504" w14:textId="77777777" w:rsidR="00A74C80" w:rsidRDefault="00A74C80" w:rsidP="00EE63C7">
                        <w:pPr>
                          <w:rPr>
                            <w:sz w:val="16"/>
                          </w:rPr>
                        </w:pPr>
                        <w:r>
                          <w:rPr>
                            <w:sz w:val="16"/>
                          </w:rPr>
                          <w:t>Sunset</w:t>
                        </w:r>
                      </w:p>
                    </w:txbxContent>
                  </v:textbox>
                </v:shape>
                <w10:anchorlock/>
              </v:group>
            </w:pict>
          </mc:Fallback>
        </mc:AlternateContent>
      </w:r>
    </w:p>
    <w:p w14:paraId="397100F0" w14:textId="7741F6BC" w:rsidR="008E4A33" w:rsidRDefault="00EE63C7" w:rsidP="00EE63C7">
      <w:pPr>
        <w:pStyle w:val="Figurecaption"/>
        <w:jc w:val="center"/>
      </w:pPr>
      <w:bookmarkStart w:id="61" w:name="_Ref225488793"/>
      <w:bookmarkStart w:id="62" w:name="_Toc225767448"/>
      <w:bookmarkStart w:id="63" w:name="_Toc435579955"/>
      <w:bookmarkStart w:id="64" w:name="_Toc435580687"/>
      <w:bookmarkStart w:id="65" w:name="_Toc456260779"/>
      <w:r w:rsidRPr="008F15D7">
        <w:t>Hysteresis in AtoN light switching</w:t>
      </w:r>
      <w:bookmarkEnd w:id="61"/>
      <w:bookmarkEnd w:id="62"/>
      <w:bookmarkEnd w:id="63"/>
      <w:bookmarkEnd w:id="64"/>
      <w:bookmarkEnd w:id="65"/>
    </w:p>
    <w:p w14:paraId="7364C984" w14:textId="581993A8" w:rsidR="00EE63C7" w:rsidRDefault="00EE63C7" w:rsidP="00EE63C7">
      <w:pPr>
        <w:pStyle w:val="BodyText"/>
      </w:pPr>
      <w:r>
        <w:lastRenderedPageBreak/>
        <w:t xml:space="preserve">In </w:t>
      </w:r>
      <w:r>
        <w:fldChar w:fldCharType="begin"/>
      </w:r>
      <w:r>
        <w:instrText xml:space="preserve"> REF _Ref225488793 \r \h </w:instrText>
      </w:r>
      <w:r>
        <w:fldChar w:fldCharType="separate"/>
      </w:r>
      <w:r>
        <w:t>Figure 2</w:t>
      </w:r>
      <w:r>
        <w:fldChar w:fldCharType="end"/>
      </w:r>
      <w:r>
        <w:t xml:space="preserve">, a difference of 100 lux between the light off level as </w:t>
      </w:r>
      <w:r w:rsidRPr="00EE63C7">
        <w:rPr>
          <w:color w:val="0432FF"/>
        </w:rPr>
        <w:t>Ambient</w:t>
      </w:r>
      <w:r>
        <w:t xml:space="preserve"> light level increases and light on level as </w:t>
      </w:r>
      <w:r w:rsidRPr="00295441">
        <w:rPr>
          <w:color w:val="0432FF"/>
        </w:rPr>
        <w:t>Ambient</w:t>
      </w:r>
      <w:r>
        <w:t xml:space="preserve"> light decreases ensures that the light does not switch on and off at the switching threshold point.  Typical hysteresis of 50 to 100 lux provides satisfactory performance.  It is als</w:t>
      </w:r>
      <w:commentRangeStart w:id="66"/>
      <w:r>
        <w:t xml:space="preserve">o </w:t>
      </w:r>
      <w:r w:rsidRPr="00295441">
        <w:rPr>
          <w:color w:val="0432FF"/>
        </w:rPr>
        <w:t>r</w:t>
      </w:r>
      <w:commentRangeEnd w:id="66"/>
      <w:r w:rsidR="000A1C0B">
        <w:rPr>
          <w:rStyle w:val="CommentReference"/>
        </w:rPr>
        <w:commentReference w:id="66"/>
      </w:r>
      <w:r w:rsidRPr="00295441">
        <w:rPr>
          <w:color w:val="0432FF"/>
        </w:rPr>
        <w:t>ecommended</w:t>
      </w:r>
      <w:r>
        <w:t xml:space="preserve"> to include a time delay of a few minutes in the hysteresis system to limit the bandwidth of the switching element.</w:t>
      </w:r>
    </w:p>
    <w:p w14:paraId="7C93CD60" w14:textId="6842695F" w:rsidR="00EE63C7" w:rsidRDefault="00EE63C7" w:rsidP="00EE63C7">
      <w:pPr>
        <w:pStyle w:val="Heading2"/>
      </w:pPr>
      <w:bookmarkStart w:id="67" w:name="_Toc456260750"/>
      <w:r>
        <w:t>IALA survey of switching levels used by Members</w:t>
      </w:r>
      <w:bookmarkEnd w:id="67"/>
    </w:p>
    <w:p w14:paraId="56D15D71" w14:textId="77777777" w:rsidR="00EE63C7" w:rsidRPr="00EE63C7" w:rsidRDefault="00EE63C7" w:rsidP="00EE63C7">
      <w:pPr>
        <w:pStyle w:val="Heading2separationline"/>
      </w:pPr>
    </w:p>
    <w:p w14:paraId="4D3AE8F7" w14:textId="2519D462" w:rsidR="00EE63C7" w:rsidRDefault="00EE63C7" w:rsidP="00EE63C7">
      <w:pPr>
        <w:pStyle w:val="BodyText"/>
      </w:pPr>
      <w:r>
        <w:t>In 2003, IALA carried out a survey through questionnaire on Ambient Light Levels at which AtoN lights should be switched on and off.</w:t>
      </w:r>
      <w:r w:rsidR="00E477DE">
        <w:t xml:space="preserve"> </w:t>
      </w:r>
      <w:r>
        <w:t xml:space="preserve"> A total of 8 responses where received, from Finland, France, Germany, Sweden, Denmark, Holland, England and Hong Kong.  The responses are summarised in </w:t>
      </w:r>
      <w:r>
        <w:fldChar w:fldCharType="begin"/>
      </w:r>
      <w:r>
        <w:instrText xml:space="preserve"> REF _Ref456258449 \r \h </w:instrText>
      </w:r>
      <w:r>
        <w:fldChar w:fldCharType="separate"/>
      </w:r>
      <w:r>
        <w:t>ANNEX A</w:t>
      </w:r>
      <w:r>
        <w:fldChar w:fldCharType="end"/>
      </w:r>
      <w:r>
        <w:t>.</w:t>
      </w:r>
    </w:p>
    <w:p w14:paraId="680826C4" w14:textId="77777777" w:rsidR="00EE63C7" w:rsidRDefault="00EE63C7" w:rsidP="00EE63C7">
      <w:pPr>
        <w:pStyle w:val="BodyText"/>
      </w:pPr>
      <w:r>
        <w:t>The following observations were made:</w:t>
      </w:r>
    </w:p>
    <w:p w14:paraId="1BC421A5" w14:textId="0640B669" w:rsidR="00EE63C7" w:rsidRDefault="00EE63C7" w:rsidP="00E477DE">
      <w:pPr>
        <w:pStyle w:val="List1"/>
        <w:numPr>
          <w:ilvl w:val="0"/>
          <w:numId w:val="44"/>
        </w:numPr>
      </w:pPr>
      <w:r>
        <w:t>Most of the respondents have established formal policies defining the ambient light level at which their AtoN’s turn on and off.</w:t>
      </w:r>
    </w:p>
    <w:p w14:paraId="4E4B74C2" w14:textId="7BA28FDD" w:rsidR="00EE63C7" w:rsidRDefault="00EE63C7" w:rsidP="00295441">
      <w:pPr>
        <w:pStyle w:val="List1"/>
      </w:pPr>
      <w:r>
        <w:t>One respondent (Germany) has no ambient light sensors at their lighthouses, but controls ON and OFF switching on the basis of the time of sunset – 1 hour and sunrise + 1 hour at a reference location.  This method seems to discard any effects from varying meteorological conditions.</w:t>
      </w:r>
    </w:p>
    <w:p w14:paraId="3FCB0AB2" w14:textId="26761A8E" w:rsidR="00EE63C7" w:rsidRDefault="00EE63C7" w:rsidP="00295441">
      <w:pPr>
        <w:pStyle w:val="List1"/>
      </w:pPr>
      <w:r>
        <w:t>The ON switching level for lighthouses varies in the range 20-100 lux.</w:t>
      </w:r>
    </w:p>
    <w:p w14:paraId="6B662ECB" w14:textId="1BE58A70" w:rsidR="00EE63C7" w:rsidRDefault="00EE63C7" w:rsidP="00295441">
      <w:pPr>
        <w:pStyle w:val="List1"/>
      </w:pPr>
      <w:r>
        <w:t>The ON switching level for buoys varies in the range 15-200 lux.</w:t>
      </w:r>
    </w:p>
    <w:p w14:paraId="4A1E23AC" w14:textId="4FFC9DCA" w:rsidR="00EE63C7" w:rsidRDefault="00EE63C7" w:rsidP="00295441">
      <w:pPr>
        <w:pStyle w:val="List1"/>
      </w:pPr>
      <w:r>
        <w:t>The OFF switching level for lighthouses varies in the range 40-200 lux.</w:t>
      </w:r>
    </w:p>
    <w:p w14:paraId="014B5621" w14:textId="293E2394" w:rsidR="00EE63C7" w:rsidRDefault="00EE63C7" w:rsidP="00295441">
      <w:pPr>
        <w:pStyle w:val="List1"/>
      </w:pPr>
      <w:r>
        <w:t>The OFF switching level for buoys varies in the range 40-200 lux.</w:t>
      </w:r>
    </w:p>
    <w:p w14:paraId="4233DEE5" w14:textId="19F1AA03" w:rsidR="00EE63C7" w:rsidRDefault="00EE63C7" w:rsidP="00295441">
      <w:pPr>
        <w:pStyle w:val="List1"/>
      </w:pPr>
      <w:r>
        <w:t xml:space="preserve">According to one respondent it is important </w:t>
      </w:r>
      <w:r w:rsidR="00E477DE">
        <w:t>to ensure that a system of AtoN</w:t>
      </w:r>
      <w:r>
        <w:t xml:space="preserve"> turn ON and OFF at approximately the same time, in particular on leading lines where lights preferably should switch simultaneously.</w:t>
      </w:r>
    </w:p>
    <w:p w14:paraId="5AFAC5CB" w14:textId="05CD9169" w:rsidR="00EE63C7" w:rsidRDefault="00EE63C7" w:rsidP="00295441">
      <w:pPr>
        <w:pStyle w:val="List1"/>
      </w:pPr>
      <w:r>
        <w:t>Most of the respondents have a switching time delay (hysteresis) to avoid switching oscillation but the switching delay time varies in the range 15-600 seconds.</w:t>
      </w:r>
    </w:p>
    <w:p w14:paraId="6182D070" w14:textId="041DF9B6" w:rsidR="00EE63C7" w:rsidRDefault="00EE63C7" w:rsidP="00295441">
      <w:pPr>
        <w:pStyle w:val="List1"/>
      </w:pPr>
      <w:r>
        <w:t>In many cases the switching level can be adjusted, both in</w:t>
      </w:r>
      <w:r w:rsidR="00E477DE">
        <w:t xml:space="preserve"> the workshop and in the field.</w:t>
      </w:r>
    </w:p>
    <w:p w14:paraId="728354C4" w14:textId="2EEDEB5B" w:rsidR="00EE63C7" w:rsidRDefault="00EE63C7" w:rsidP="00295441">
      <w:pPr>
        <w:pStyle w:val="List1"/>
      </w:pPr>
      <w:r>
        <w:t>Both light dependent resistor (LDR) and semiconductor photodiode type sensors are used.</w:t>
      </w:r>
    </w:p>
    <w:p w14:paraId="3357DB9D" w14:textId="786AD992" w:rsidR="00EE63C7" w:rsidRDefault="00EE63C7" w:rsidP="00295441">
      <w:pPr>
        <w:pStyle w:val="List1"/>
      </w:pPr>
      <w:r>
        <w:t>At lighthouses, most respondents face the sensors away from the sun.</w:t>
      </w:r>
    </w:p>
    <w:p w14:paraId="4C90EBFA" w14:textId="3629BC3D" w:rsidR="00EE63C7" w:rsidRDefault="00EE63C7" w:rsidP="00295441">
      <w:pPr>
        <w:pStyle w:val="List1"/>
      </w:pPr>
      <w:r>
        <w:t>During manufacturing process, switching levels may or may not have been tested against ambient light.</w:t>
      </w:r>
    </w:p>
    <w:p w14:paraId="6EB9BCC5" w14:textId="7A272FEC" w:rsidR="00EE63C7" w:rsidRDefault="00EE63C7" w:rsidP="00295441">
      <w:pPr>
        <w:pStyle w:val="List1"/>
      </w:pPr>
      <w:r>
        <w:t>In many cases lighthouse switching levels are tested during commissioning and in some cases monitored afterwards.</w:t>
      </w:r>
    </w:p>
    <w:p w14:paraId="668BC16F" w14:textId="4C6660AD" w:rsidR="00EE63C7" w:rsidRDefault="00EE63C7" w:rsidP="00295441">
      <w:pPr>
        <w:pStyle w:val="List1"/>
      </w:pPr>
      <w:r>
        <w:t>Buoy lanterns are mostly not tested during commissioning, but in some cases monitored afterwards.</w:t>
      </w:r>
    </w:p>
    <w:p w14:paraId="1A88A082" w14:textId="0E97B514" w:rsidR="00EE63C7" w:rsidRDefault="00EE63C7" w:rsidP="00295441">
      <w:pPr>
        <w:pStyle w:val="List1"/>
      </w:pPr>
      <w:r>
        <w:t>The switching level adjustments may either be done by flasher programming or by mechanical means including adjustable optical filters.</w:t>
      </w:r>
    </w:p>
    <w:p w14:paraId="06826542" w14:textId="6D0A66C7" w:rsidR="00EE63C7" w:rsidRDefault="00EE63C7" w:rsidP="00295441">
      <w:pPr>
        <w:pStyle w:val="Heading2"/>
      </w:pPr>
      <w:bookmarkStart w:id="68" w:name="_Toc456260751"/>
      <w:r>
        <w:t>Ambient light switching levels</w:t>
      </w:r>
      <w:bookmarkEnd w:id="68"/>
    </w:p>
    <w:p w14:paraId="4315C812" w14:textId="77777777" w:rsidR="00295441" w:rsidRPr="00295441" w:rsidRDefault="00295441" w:rsidP="00295441">
      <w:pPr>
        <w:pStyle w:val="Heading2separationline"/>
      </w:pPr>
    </w:p>
    <w:p w14:paraId="53735A22" w14:textId="77777777" w:rsidR="00EE63C7" w:rsidRDefault="00EE63C7" w:rsidP="00EE63C7">
      <w:pPr>
        <w:pStyle w:val="BodyText"/>
      </w:pPr>
      <w:r>
        <w:t>A useful guide to the ambient light levels at which AtoN lights should switch on and off is as follows:</w:t>
      </w:r>
    </w:p>
    <w:p w14:paraId="0B55BD4C" w14:textId="61577504" w:rsidR="00EE63C7" w:rsidRDefault="00295441" w:rsidP="00295441">
      <w:pPr>
        <w:pStyle w:val="Bullet1"/>
      </w:pPr>
      <w:r>
        <w:t>s</w:t>
      </w:r>
      <w:r w:rsidR="00EE63C7">
        <w:t>witch on at 50 – 100 lux;</w:t>
      </w:r>
    </w:p>
    <w:p w14:paraId="734BB225" w14:textId="3B01316C" w:rsidR="00EE63C7" w:rsidRDefault="00295441" w:rsidP="00295441">
      <w:pPr>
        <w:pStyle w:val="Bullet1"/>
      </w:pPr>
      <w:r>
        <w:t>s</w:t>
      </w:r>
      <w:r w:rsidR="00EE63C7">
        <w:t>witch off at 150 – 200 lux;</w:t>
      </w:r>
    </w:p>
    <w:p w14:paraId="39FE35B8" w14:textId="09059D75" w:rsidR="00EE63C7" w:rsidRDefault="00295441" w:rsidP="00295441">
      <w:pPr>
        <w:pStyle w:val="Bullet1"/>
      </w:pPr>
      <w:r>
        <w:t>h</w:t>
      </w:r>
      <w:r w:rsidR="00EE63C7">
        <w:t>ysteresis of 50 - 100 lux;</w:t>
      </w:r>
    </w:p>
    <w:p w14:paraId="685FAC7B" w14:textId="4DD13369" w:rsidR="00EE63C7" w:rsidRDefault="00295441" w:rsidP="00295441">
      <w:pPr>
        <w:pStyle w:val="Bullet1"/>
      </w:pPr>
      <w:r>
        <w:t>i</w:t>
      </w:r>
      <w:r w:rsidR="00EE63C7">
        <w:t>f hysteresis has time delay, typical value of 0.5 to 8 minutes.</w:t>
      </w:r>
    </w:p>
    <w:p w14:paraId="3968E651" w14:textId="77777777" w:rsidR="00EE63C7" w:rsidRDefault="00EE63C7" w:rsidP="00EE63C7">
      <w:pPr>
        <w:pStyle w:val="BodyText"/>
      </w:pPr>
      <w:r>
        <w:lastRenderedPageBreak/>
        <w:t>In certain conditions of local visibility switching at higher lux levels, up to 300 lux, may be appropriate dependent on location.</w:t>
      </w:r>
    </w:p>
    <w:p w14:paraId="08588007" w14:textId="6DAE12F1" w:rsidR="00EE63C7" w:rsidRDefault="00EE63C7" w:rsidP="00295441">
      <w:pPr>
        <w:pStyle w:val="Heading1"/>
      </w:pPr>
      <w:bookmarkStart w:id="69" w:name="_Toc456260752"/>
      <w:bookmarkStart w:id="70" w:name="_Ref456261017"/>
      <w:r>
        <w:t>TESTING AND ADJUSTMENT OF NAVIGATION LIGHT SWITCHING LEVELS</w:t>
      </w:r>
      <w:bookmarkEnd w:id="69"/>
      <w:bookmarkEnd w:id="70"/>
    </w:p>
    <w:p w14:paraId="4A19928C" w14:textId="77777777" w:rsidR="00295441" w:rsidRPr="00295441" w:rsidRDefault="00295441" w:rsidP="00295441">
      <w:pPr>
        <w:pStyle w:val="Heading1separatationline"/>
      </w:pPr>
    </w:p>
    <w:p w14:paraId="463454C6" w14:textId="77777777" w:rsidR="00EE63C7" w:rsidRDefault="00EE63C7" w:rsidP="00EE63C7">
      <w:pPr>
        <w:pStyle w:val="BodyText"/>
      </w:pPr>
      <w:r>
        <w:t>This procedure is designed to set an aid-to-navigation light to turn on and off corresponding to a desired ambient light level.  The procedure assumes that the light sensitive device used to turn on and off the AtoN light, called the daylight switch, is adjustable.  The procedure contains two parts; the first part describes the construction of a light source simulator used for the calibration.  The second part describes the actual procedure.</w:t>
      </w:r>
    </w:p>
    <w:p w14:paraId="60A50DAA" w14:textId="77777777" w:rsidR="00EE63C7" w:rsidRDefault="00EE63C7" w:rsidP="00EE63C7">
      <w:pPr>
        <w:pStyle w:val="BodyText"/>
      </w:pPr>
      <w:r>
        <w:t xml:space="preserve">Because of the difference in spectral characteristics between artificial light and sunlight, it is difficult to devise effective workshop methods of setting up daylight switches using artificial light.  Standards such as D65, D55 and D75 </w:t>
      </w:r>
      <w:r w:rsidRPr="00295441">
        <w:rPr>
          <w:color w:val="0432FF"/>
        </w:rPr>
        <w:t>(CIE)</w:t>
      </w:r>
      <w:r>
        <w:t xml:space="preserve"> simulate daylight at different times of the day but are expensive.</w:t>
      </w:r>
    </w:p>
    <w:p w14:paraId="370A1584" w14:textId="77777777" w:rsidR="00EE63C7" w:rsidRDefault="00EE63C7" w:rsidP="00EE63C7">
      <w:pPr>
        <w:pStyle w:val="BodyText"/>
      </w:pPr>
      <w:r>
        <w:t>The spectral characteristics of the light meter used for the measurement is also important.</w:t>
      </w:r>
    </w:p>
    <w:p w14:paraId="18E82BDE" w14:textId="5217ED62" w:rsidR="00EE63C7" w:rsidRDefault="00EE63C7" w:rsidP="00295441">
      <w:pPr>
        <w:pStyle w:val="Heading2"/>
      </w:pPr>
      <w:bookmarkStart w:id="71" w:name="_Toc456260753"/>
      <w:r>
        <w:t>Light Source simulator</w:t>
      </w:r>
      <w:bookmarkEnd w:id="71"/>
    </w:p>
    <w:p w14:paraId="7AFAB159" w14:textId="77777777" w:rsidR="00295441" w:rsidRPr="00295441" w:rsidRDefault="00295441" w:rsidP="00295441">
      <w:pPr>
        <w:pStyle w:val="Heading2separationline"/>
      </w:pPr>
    </w:p>
    <w:p w14:paraId="1DE79EFE" w14:textId="0A2D9835" w:rsidR="00EE63C7" w:rsidRDefault="00EE63C7" w:rsidP="00EE63C7">
      <w:pPr>
        <w:pStyle w:val="BodyText"/>
      </w:pPr>
      <w:r>
        <w:t xml:space="preserve">An enclosed booth can be used to control the level of illumination of the daylight switch.  The </w:t>
      </w:r>
      <w:commentRangeStart w:id="72"/>
      <w:r>
        <w:t>booth</w:t>
      </w:r>
      <w:commentRangeEnd w:id="72"/>
      <w:r w:rsidR="004D5701">
        <w:rPr>
          <w:rStyle w:val="CommentReference"/>
        </w:rPr>
        <w:commentReference w:id="72"/>
      </w:r>
      <w:r w:rsidR="004D5701" w:rsidRPr="004D5701">
        <w:rPr>
          <w:color w:val="0432FF"/>
        </w:rPr>
        <w:t>’s</w:t>
      </w:r>
      <w:r>
        <w:t xml:space="preserve"> interior is painted white to ensure integrated distribution of light.  The booth is designed to allow access to measuring location with minimum ou</w:t>
      </w:r>
      <w:r w:rsidR="00E477DE">
        <w:t xml:space="preserve">tside lighting interference.  </w:t>
      </w:r>
      <w:r>
        <w:t xml:space="preserve">The size of the booth should be sufficiently large to accommodate the test lantern and provide even illumination within the booth. </w:t>
      </w:r>
      <w:r w:rsidR="00295441">
        <w:t xml:space="preserve"> </w:t>
      </w:r>
      <w:r w:rsidRPr="00295441">
        <w:rPr>
          <w:color w:val="0432FF"/>
        </w:rPr>
        <w:t>Direct incidence of the light on the sensor must be avoided.</w:t>
      </w:r>
    </w:p>
    <w:p w14:paraId="59CB4AB7" w14:textId="703B2135" w:rsidR="00EE63C7" w:rsidRDefault="00EE63C7" w:rsidP="00EE63C7">
      <w:pPr>
        <w:pStyle w:val="BodyText"/>
      </w:pPr>
      <w:r>
        <w:t xml:space="preserve">The light source used for calibrating a 'daylight switch' should have a similar spectral distribution to the sun (or daylight).  However, the spectral response of most light detectors is not perfectly corrected to the human eye response (CIE </w:t>
      </w:r>
      <m:oMath>
        <m:r>
          <w:rPr>
            <w:rFonts w:ascii="Cambria Math" w:hAnsi="Cambria Math"/>
          </w:rPr>
          <m:t>V(λ)</m:t>
        </m:r>
      </m:oMath>
      <w:r>
        <w:t>).  This will give an error when calibrating the daylight switch.</w:t>
      </w:r>
    </w:p>
    <w:p w14:paraId="66FE4384" w14:textId="7E72A0FC" w:rsidR="00EE63C7" w:rsidRDefault="00EE63C7" w:rsidP="00295441">
      <w:pPr>
        <w:pStyle w:val="Heading3"/>
      </w:pPr>
      <w:bookmarkStart w:id="73" w:name="_Toc456260754"/>
      <w:r>
        <w:t>Tungsten filament lamp</w:t>
      </w:r>
      <w:bookmarkEnd w:id="73"/>
    </w:p>
    <w:p w14:paraId="43711484" w14:textId="57B03531" w:rsidR="00EE63C7" w:rsidRDefault="00EE63C7" w:rsidP="00EE63C7">
      <w:pPr>
        <w:pStyle w:val="BodyText"/>
      </w:pPr>
      <w:r>
        <w:t>Using a tungsten filament lamp for calibration the error may be significant, because of the low colour temperature and the infrared light.  Therefore</w:t>
      </w:r>
      <w:r w:rsidR="00295441">
        <w:t>,</w:t>
      </w:r>
      <w:r>
        <w:t xml:space="preserve"> a calibration factor should be applied to ac</w:t>
      </w:r>
      <w:r w:rsidR="00295441">
        <w:t>count for spectral differences.</w:t>
      </w:r>
    </w:p>
    <w:p w14:paraId="642CE591" w14:textId="77777777" w:rsidR="00EE63C7" w:rsidRDefault="00EE63C7" w:rsidP="00EE63C7">
      <w:pPr>
        <w:pStyle w:val="BodyText"/>
      </w:pPr>
      <w:r>
        <w:t>The spectrum of the lamp can be improved by the use of an infrared blocking filter and a conversion filter to achieve artificial light in compliance with standard D55 or D65.</w:t>
      </w:r>
    </w:p>
    <w:p w14:paraId="296FCECF" w14:textId="77777777" w:rsidR="00EE63C7" w:rsidRDefault="00EE63C7" w:rsidP="00EE63C7">
      <w:pPr>
        <w:pStyle w:val="BodyText"/>
      </w:pPr>
      <w:r>
        <w:t>The tungsten filament lamp can be a typical 100 W, inside frosted, incandescen</w:t>
      </w:r>
      <w:commentRangeStart w:id="74"/>
      <w:r w:rsidRPr="004D5701">
        <w:rPr>
          <w:color w:val="0432FF"/>
        </w:rPr>
        <w:t>t</w:t>
      </w:r>
      <w:commentRangeEnd w:id="74"/>
      <w:r w:rsidR="004D5701">
        <w:rPr>
          <w:rStyle w:val="CommentReference"/>
        </w:rPr>
        <w:commentReference w:id="74"/>
      </w:r>
      <w:r>
        <w:t xml:space="preserve"> light bulb that is normally used in the residential lighting.  When used without filter it is rated at about 90 cd and burns at approximately 2900 K.  The preferred lamp is a halogen lamp with a higher colour temperature of approximately 3100 K.</w:t>
      </w:r>
    </w:p>
    <w:p w14:paraId="415D9A97" w14:textId="77777777" w:rsidR="00EE63C7" w:rsidRDefault="00EE63C7" w:rsidP="00EE63C7">
      <w:pPr>
        <w:pStyle w:val="BodyText"/>
      </w:pPr>
      <w:r>
        <w:t>The light source may be connected to a variable power supply to vary the intensity slightly.  To avoid a large change in spectral output, the lamp should be driven near the nominal voltage and current.</w:t>
      </w:r>
    </w:p>
    <w:p w14:paraId="3F005FF5" w14:textId="4B72E81A" w:rsidR="00EE63C7" w:rsidRDefault="00EE63C7" w:rsidP="00295441">
      <w:pPr>
        <w:pStyle w:val="Heading3"/>
      </w:pPr>
      <w:bookmarkStart w:id="75" w:name="_Toc456260755"/>
      <w:r>
        <w:t>Short-arc xenon lamp</w:t>
      </w:r>
      <w:bookmarkEnd w:id="75"/>
    </w:p>
    <w:p w14:paraId="0C6E1053" w14:textId="1DEE994C" w:rsidR="00EE63C7" w:rsidRDefault="00EE63C7" w:rsidP="00EE63C7">
      <w:pPr>
        <w:pStyle w:val="BodyText"/>
      </w:pPr>
      <w:r>
        <w:t>A short-arc xenon lamp provides a better spectral distribution, but it has a high infrared content and should be used with an infrared blocking.  The output of the lamp</w:t>
      </w:r>
      <w:r w:rsidR="00295441">
        <w:t xml:space="preserve"> is also difficult to con</w:t>
      </w:r>
      <w:commentRangeStart w:id="76"/>
      <w:r w:rsidR="00295441">
        <w:t>trol</w:t>
      </w:r>
      <w:commentRangeEnd w:id="76"/>
      <w:r w:rsidR="005B6889">
        <w:rPr>
          <w:rStyle w:val="CommentReference"/>
        </w:rPr>
        <w:commentReference w:id="76"/>
      </w:r>
      <w:r w:rsidR="00295441">
        <w:t>.</w:t>
      </w:r>
    </w:p>
    <w:p w14:paraId="7574FD37" w14:textId="123F1825" w:rsidR="00EE63C7" w:rsidRDefault="00EE63C7" w:rsidP="00295441">
      <w:pPr>
        <w:pStyle w:val="Heading3"/>
      </w:pPr>
      <w:bookmarkStart w:id="77" w:name="_Toc456260756"/>
      <w:r>
        <w:t>White LED</w:t>
      </w:r>
      <w:bookmarkEnd w:id="77"/>
    </w:p>
    <w:p w14:paraId="2423289C" w14:textId="77777777" w:rsidR="00EE63C7" w:rsidRDefault="00EE63C7" w:rsidP="00EE63C7">
      <w:pPr>
        <w:pStyle w:val="BodyText"/>
      </w:pPr>
      <w:r>
        <w:t>White LED source may provide a sufficient spectral distribution for the calibration process.  The intensity can be controlled over a large range without changing the spectral output.</w:t>
      </w:r>
    </w:p>
    <w:p w14:paraId="73D9A570" w14:textId="198E1019" w:rsidR="00EE63C7" w:rsidRDefault="00EE63C7" w:rsidP="00295441">
      <w:pPr>
        <w:pStyle w:val="Heading3"/>
      </w:pPr>
      <w:bookmarkStart w:id="78" w:name="_Toc456260757"/>
      <w:r>
        <w:t>Daylight</w:t>
      </w:r>
      <w:bookmarkEnd w:id="78"/>
    </w:p>
    <w:p w14:paraId="7FAC9F70" w14:textId="77777777" w:rsidR="00EE63C7" w:rsidRDefault="00EE63C7" w:rsidP="00EE63C7">
      <w:pPr>
        <w:pStyle w:val="BodyText"/>
      </w:pPr>
      <w:r>
        <w:t>Where daylight is available, daylight may be used to illuminate the interior of the box through an adjustable opening facing the daylight through a window.  This method is only suitable where the level of daylight remains constant during the period of calibration and variations do not occur due to shadows from moving clouds or passing traffic.  The light level within the booth is adjusted by adjusting the size of the daylight aperture.</w:t>
      </w:r>
    </w:p>
    <w:p w14:paraId="1C6D7F4E" w14:textId="37A66CBD" w:rsidR="00EE63C7" w:rsidRDefault="00EE63C7" w:rsidP="005B6889">
      <w:pPr>
        <w:pStyle w:val="Heading2"/>
      </w:pPr>
      <w:bookmarkStart w:id="79" w:name="_Toc456260758"/>
      <w:r>
        <w:lastRenderedPageBreak/>
        <w:t>Measuring equipment</w:t>
      </w:r>
      <w:bookmarkEnd w:id="79"/>
    </w:p>
    <w:p w14:paraId="06A6620F" w14:textId="77777777" w:rsidR="005B6889" w:rsidRPr="005B6889" w:rsidRDefault="005B6889" w:rsidP="005B6889">
      <w:pPr>
        <w:pStyle w:val="Heading2separationline"/>
      </w:pPr>
    </w:p>
    <w:p w14:paraId="2FB9914E" w14:textId="0F6C95F9" w:rsidR="00EE63C7" w:rsidRDefault="00EE63C7" w:rsidP="00EE63C7">
      <w:pPr>
        <w:pStyle w:val="BodyText"/>
      </w:pPr>
      <w:r>
        <w:t>In order to measure the ambient or illuminating light level, a calibrated luxmeter will be required.  The luxmeter should be capable of measuring illuminance in the range required, e.g. 1 to 5000 lux and have sufficient resolution over that range, e.g. 3 significant figures.  The luxmeter should have a spectral response close to V(λ) with an f1' figure of 2% or better (see IALA Recommendation E-200-3 on Marine</w:t>
      </w:r>
      <w:r w:rsidR="00E477DE">
        <w:t xml:space="preserve"> Signal Lights - Measurement.).</w:t>
      </w:r>
    </w:p>
    <w:p w14:paraId="7D081920" w14:textId="77777777" w:rsidR="00EE63C7" w:rsidRDefault="00EE63C7" w:rsidP="00EE63C7">
      <w:pPr>
        <w:pStyle w:val="BodyText"/>
      </w:pPr>
      <w:r>
        <w:t>One problem with introducing a measuring instrument into a light booth is that the instrument itself tends to cast shadows, thereby compromising the evenness of illuminance in the booth.  In order to keep this shadowing to a minimum, a luxmeter with a separate, and preferably small, measurement head is preferred.  The head can be placed in the booth and the main body of the instrument can be placed outside the booth.  More than one measurement head may be used at different positions within the booth to check the evenness and level of illumination.</w:t>
      </w:r>
    </w:p>
    <w:p w14:paraId="3AB8DEE1" w14:textId="380C934B" w:rsidR="00EE63C7" w:rsidRDefault="00EE63C7" w:rsidP="005B6889">
      <w:pPr>
        <w:pStyle w:val="Heading2"/>
      </w:pPr>
      <w:bookmarkStart w:id="80" w:name="_Toc456260759"/>
      <w:r>
        <w:t>Calibration and adjustment of daylight switch</w:t>
      </w:r>
      <w:bookmarkEnd w:id="80"/>
    </w:p>
    <w:p w14:paraId="557B86C7" w14:textId="77777777" w:rsidR="005B6889" w:rsidRPr="005B6889" w:rsidRDefault="005B6889" w:rsidP="005B6889">
      <w:pPr>
        <w:pStyle w:val="Heading2separationline"/>
      </w:pPr>
    </w:p>
    <w:p w14:paraId="614B3A20" w14:textId="7EEE54A9" w:rsidR="00EE63C7" w:rsidRDefault="00EE63C7" w:rsidP="005B6889">
      <w:pPr>
        <w:pStyle w:val="Heading3"/>
      </w:pPr>
      <w:bookmarkStart w:id="81" w:name="_Toc456260760"/>
      <w:r>
        <w:t>Calibration Procedure using the light booth</w:t>
      </w:r>
      <w:bookmarkEnd w:id="81"/>
    </w:p>
    <w:p w14:paraId="1E01B60B" w14:textId="77777777" w:rsidR="00EE63C7" w:rsidRDefault="00EE63C7" w:rsidP="00EE63C7">
      <w:pPr>
        <w:pStyle w:val="BodyText"/>
      </w:pPr>
      <w:r>
        <w:t>This method is used for indoor calibration of daylight switches and is mainly for use with small lanterns such as used on buoys.</w:t>
      </w:r>
    </w:p>
    <w:p w14:paraId="42B1845C" w14:textId="00562E52" w:rsidR="00EE63C7" w:rsidRDefault="005B6889" w:rsidP="005B6889">
      <w:pPr>
        <w:pStyle w:val="Bullet1"/>
      </w:pPr>
      <w:r>
        <w:t>a</w:t>
      </w:r>
      <w:r w:rsidR="00EE63C7">
        <w:t>t the light booth, turn on the light source slowly until full brillian</w:t>
      </w:r>
      <w:commentRangeStart w:id="82"/>
      <w:r w:rsidR="00EE63C7" w:rsidRPr="005B6889">
        <w:rPr>
          <w:color w:val="0432FF"/>
        </w:rPr>
        <w:t>ce</w:t>
      </w:r>
      <w:commentRangeEnd w:id="82"/>
      <w:r>
        <w:rPr>
          <w:rStyle w:val="CommentReference"/>
        </w:rPr>
        <w:commentReference w:id="82"/>
      </w:r>
      <w:r w:rsidR="00EE63C7">
        <w:t xml:space="preserve"> is achieved.  Wait for 5 minutes before proceed to next step;</w:t>
      </w:r>
    </w:p>
    <w:p w14:paraId="2F2F9863" w14:textId="081A38AB" w:rsidR="00EE63C7" w:rsidRDefault="005B6889" w:rsidP="005B6889">
      <w:pPr>
        <w:pStyle w:val="Bullet1"/>
      </w:pPr>
      <w:r>
        <w:t>p</w:t>
      </w:r>
      <w:r w:rsidR="00EE63C7">
        <w:t xml:space="preserve">lace the lantern and </w:t>
      </w:r>
      <w:commentRangeStart w:id="83"/>
      <w:r w:rsidR="00EE63C7" w:rsidRPr="005B6889">
        <w:rPr>
          <w:color w:val="0432FF"/>
        </w:rPr>
        <w:t>lux</w:t>
      </w:r>
      <w:commentRangeEnd w:id="83"/>
      <w:r>
        <w:rPr>
          <w:rStyle w:val="CommentReference"/>
        </w:rPr>
        <w:commentReference w:id="83"/>
      </w:r>
      <w:r w:rsidR="00EE63C7">
        <w:t>meter inside the light simulator booth at location of uniform light;</w:t>
      </w:r>
    </w:p>
    <w:p w14:paraId="4FF5D512" w14:textId="281380F9" w:rsidR="00EE63C7" w:rsidRDefault="005B6889" w:rsidP="005B6889">
      <w:pPr>
        <w:pStyle w:val="Bullet1"/>
      </w:pPr>
      <w:r>
        <w:t>d</w:t>
      </w:r>
      <w:r w:rsidR="00EE63C7">
        <w:t>im light source slowly until the lantern light comes on.  Record this light level as the simulated ON light level;</w:t>
      </w:r>
    </w:p>
    <w:p w14:paraId="24FBFBD7" w14:textId="47076933" w:rsidR="00EE63C7" w:rsidRDefault="005B6889" w:rsidP="005B6889">
      <w:pPr>
        <w:pStyle w:val="Bullet1"/>
      </w:pPr>
      <w:r>
        <w:t>i</w:t>
      </w:r>
      <w:r w:rsidR="00EE63C7">
        <w:t>ncrease the light level until the lantern light turns off.  Record the light level as the simulated OFF light level;</w:t>
      </w:r>
    </w:p>
    <w:p w14:paraId="71F93AF3" w14:textId="133200D2" w:rsidR="00EE63C7" w:rsidRDefault="005B6889" w:rsidP="005B6889">
      <w:pPr>
        <w:pStyle w:val="Bullet1"/>
      </w:pPr>
      <w:r>
        <w:t>a</w:t>
      </w:r>
      <w:r w:rsidR="00EE63C7">
        <w:t>pply any corrections necessary for the type of light source employed.</w:t>
      </w:r>
    </w:p>
    <w:p w14:paraId="01575FF0" w14:textId="53C22E39" w:rsidR="00EE63C7" w:rsidRDefault="00EE63C7" w:rsidP="00EE63C7">
      <w:pPr>
        <w:pStyle w:val="BodyText"/>
      </w:pPr>
      <w:r>
        <w:t>Calibration:  To set the on/off light levels of any lantern, place the lantern with daylight switch located at the measuring location of the light booth.</w:t>
      </w:r>
      <w:r w:rsidR="00E477DE">
        <w:t xml:space="preserve"> </w:t>
      </w:r>
      <w:r>
        <w:t xml:space="preserve"> Turn on the light source to the simulated ON level, waiting for a few minutes until the light level stabilizes; turn on the lantern light via software or adjustable hardware of the flasher/lampchanger.  Increase the light source level to the simulated OFF light level, </w:t>
      </w:r>
      <w:r w:rsidRPr="005B6889">
        <w:rPr>
          <w:color w:val="0432FF"/>
        </w:rPr>
        <w:t>adjust</w:t>
      </w:r>
      <w:r>
        <w:t xml:space="preserve"> the lantern light </w:t>
      </w:r>
      <w:commentRangeStart w:id="84"/>
      <w:r w:rsidRPr="005B6889">
        <w:rPr>
          <w:color w:val="0432FF"/>
        </w:rPr>
        <w:t>to turn off</w:t>
      </w:r>
      <w:commentRangeEnd w:id="84"/>
      <w:r w:rsidR="005B6889">
        <w:rPr>
          <w:rStyle w:val="CommentReference"/>
        </w:rPr>
        <w:commentReference w:id="84"/>
      </w:r>
      <w:r>
        <w:t>.</w:t>
      </w:r>
    </w:p>
    <w:p w14:paraId="10081DC8" w14:textId="048C7CBB" w:rsidR="00EE63C7" w:rsidRDefault="00EE63C7" w:rsidP="005B6889">
      <w:pPr>
        <w:pStyle w:val="Heading3"/>
      </w:pPr>
      <w:bookmarkStart w:id="85" w:name="_Toc456260761"/>
      <w:r>
        <w:t>Outdoor Measurement</w:t>
      </w:r>
      <w:bookmarkEnd w:id="85"/>
    </w:p>
    <w:p w14:paraId="226B3FDA" w14:textId="77777777" w:rsidR="00EE63C7" w:rsidRDefault="00EE63C7" w:rsidP="00EE63C7">
      <w:pPr>
        <w:pStyle w:val="BodyText"/>
      </w:pPr>
      <w:r>
        <w:t>This procedure is applied to external daylight switch configuration where the daylight switch is exposed to direct sunlight such as in large lighthouses.</w:t>
      </w:r>
    </w:p>
    <w:p w14:paraId="077D4409" w14:textId="2FE71722" w:rsidR="00EE63C7" w:rsidRDefault="00A94D40" w:rsidP="00A94D40">
      <w:pPr>
        <w:pStyle w:val="Bullet1"/>
      </w:pPr>
      <w:r>
        <w:t>u</w:t>
      </w:r>
      <w:r w:rsidR="00EE63C7">
        <w:t>se an external daylight switch as normally installed in a lantern that can be controlled to turn on and off through software of the flasher/lampchanger, or via an adjustable hardware such as potentiometers;</w:t>
      </w:r>
    </w:p>
    <w:p w14:paraId="6BA7C115" w14:textId="7BE2C31E" w:rsidR="00EE63C7" w:rsidRDefault="00A94D40" w:rsidP="00A94D40">
      <w:pPr>
        <w:pStyle w:val="Bullet1"/>
      </w:pPr>
      <w:r>
        <w:t>p</w:t>
      </w:r>
      <w:r w:rsidR="00EE63C7">
        <w:t>lace a portable</w:t>
      </w:r>
      <w:r w:rsidR="00EE63C7" w:rsidRPr="005B6889">
        <w:rPr>
          <w:color w:val="0432FF"/>
        </w:rPr>
        <w:t xml:space="preserve"> </w:t>
      </w:r>
      <w:commentRangeStart w:id="86"/>
      <w:r w:rsidR="00EE63C7" w:rsidRPr="005B6889">
        <w:rPr>
          <w:color w:val="0432FF"/>
        </w:rPr>
        <w:t>lux</w:t>
      </w:r>
      <w:commentRangeEnd w:id="86"/>
      <w:r>
        <w:rPr>
          <w:rStyle w:val="CommentReference"/>
          <w:color w:val="auto"/>
        </w:rPr>
        <w:commentReference w:id="86"/>
      </w:r>
      <w:r w:rsidR="00EE63C7">
        <w:t xml:space="preserve">meter sensor beside the daylight switch so these two components are aligned at the same plane and in close proximity; </w:t>
      </w:r>
      <w:r w:rsidR="00EE63C7" w:rsidRPr="005B6889">
        <w:rPr>
          <w:color w:val="0432FF"/>
        </w:rPr>
        <w:t>other sensor placement may be used where necessary to obtain actual ambient light level measurement.</w:t>
      </w:r>
      <w:r w:rsidR="00EE63C7">
        <w:t xml:space="preserve"> </w:t>
      </w:r>
      <w:r w:rsidR="005B6889">
        <w:t xml:space="preserve"> </w:t>
      </w:r>
      <w:r w:rsidR="00EE63C7">
        <w:t>The daylight switch is normally oriented either north or south (avoid east or west direction) to avoid problems with rising and setting sun;</w:t>
      </w:r>
    </w:p>
    <w:p w14:paraId="1DA7207B" w14:textId="328D748B" w:rsidR="00EE63C7" w:rsidRDefault="00A94D40" w:rsidP="00A94D40">
      <w:pPr>
        <w:pStyle w:val="Bullet1"/>
      </w:pPr>
      <w:r>
        <w:t>m</w:t>
      </w:r>
      <w:r w:rsidR="00EE63C7">
        <w:t>onitor the luxmeter readings around dusk in the evening;</w:t>
      </w:r>
    </w:p>
    <w:p w14:paraId="2F95C276" w14:textId="05AA9525" w:rsidR="00EE63C7" w:rsidRDefault="00A94D40" w:rsidP="00A94D40">
      <w:pPr>
        <w:pStyle w:val="Bullet1"/>
      </w:pPr>
      <w:r>
        <w:t>a</w:t>
      </w:r>
      <w:r w:rsidR="00EE63C7">
        <w:t>t the desired day</w:t>
      </w:r>
      <w:r w:rsidR="005B6889">
        <w:t xml:space="preserve">light switch setting level per section </w:t>
      </w:r>
      <w:r w:rsidR="005B6889">
        <w:fldChar w:fldCharType="begin"/>
      </w:r>
      <w:r w:rsidR="005B6889">
        <w:instrText xml:space="preserve"> REF _Ref456259640 \r \h </w:instrText>
      </w:r>
      <w:r>
        <w:instrText xml:space="preserve"> \* MERGEFORMAT </w:instrText>
      </w:r>
      <w:r w:rsidR="005B6889">
        <w:fldChar w:fldCharType="separate"/>
      </w:r>
      <w:r w:rsidR="005B6889">
        <w:t>5.3</w:t>
      </w:r>
      <w:r w:rsidR="005B6889">
        <w:fldChar w:fldCharType="end"/>
      </w:r>
      <w:r w:rsidR="00EE63C7">
        <w:t xml:space="preserve"> turn on the </w:t>
      </w:r>
      <w:r w:rsidR="00EE63C7" w:rsidRPr="005B6889">
        <w:rPr>
          <w:color w:val="0432FF"/>
        </w:rPr>
        <w:t>lantern</w:t>
      </w:r>
      <w:r w:rsidR="00EE63C7">
        <w:t xml:space="preserve"> light via hardware or software adjustment of the daylight switch;</w:t>
      </w:r>
    </w:p>
    <w:p w14:paraId="1F51F00D" w14:textId="311820AF" w:rsidR="00EE63C7" w:rsidRDefault="00A94D40" w:rsidP="00A94D40">
      <w:pPr>
        <w:pStyle w:val="Bullet1"/>
      </w:pPr>
      <w:r>
        <w:t>r</w:t>
      </w:r>
      <w:r w:rsidR="00EE63C7">
        <w:t xml:space="preserve">epeat this step in the next morning around dawn. </w:t>
      </w:r>
      <w:r w:rsidR="005B6889">
        <w:t xml:space="preserve"> </w:t>
      </w:r>
      <w:commentRangeStart w:id="87"/>
      <w:r w:rsidR="00EE63C7" w:rsidRPr="00A94D40">
        <w:rPr>
          <w:color w:val="0432FF"/>
        </w:rPr>
        <w:t>Adjust</w:t>
      </w:r>
      <w:commentRangeEnd w:id="87"/>
      <w:r>
        <w:rPr>
          <w:rStyle w:val="CommentReference"/>
          <w:color w:val="auto"/>
        </w:rPr>
        <w:commentReference w:id="87"/>
      </w:r>
      <w:r w:rsidR="00EE63C7">
        <w:t xml:space="preserve"> the </w:t>
      </w:r>
      <w:r w:rsidR="00EE63C7" w:rsidRPr="00A94D40">
        <w:rPr>
          <w:color w:val="0432FF"/>
        </w:rPr>
        <w:t>lantern</w:t>
      </w:r>
      <w:r w:rsidR="00EE63C7">
        <w:t xml:space="preserve"> light </w:t>
      </w:r>
      <w:r w:rsidR="00EE63C7" w:rsidRPr="00A94D40">
        <w:rPr>
          <w:color w:val="0432FF"/>
        </w:rPr>
        <w:t xml:space="preserve">to turn off </w:t>
      </w:r>
      <w:r w:rsidR="00EE63C7">
        <w:t xml:space="preserve">at desired </w:t>
      </w:r>
      <w:commentRangeStart w:id="88"/>
      <w:r w:rsidR="00EE63C7" w:rsidRPr="00A94D40">
        <w:rPr>
          <w:color w:val="0432FF"/>
        </w:rPr>
        <w:t>ambient</w:t>
      </w:r>
      <w:commentRangeEnd w:id="88"/>
      <w:r>
        <w:rPr>
          <w:rStyle w:val="CommentReference"/>
          <w:color w:val="auto"/>
        </w:rPr>
        <w:commentReference w:id="88"/>
      </w:r>
      <w:r w:rsidR="00EE63C7">
        <w:t xml:space="preserve"> light level.</w:t>
      </w:r>
    </w:p>
    <w:p w14:paraId="2572EBA1" w14:textId="1C99BBD2" w:rsidR="00EE63C7" w:rsidRDefault="00EE63C7" w:rsidP="005B6889">
      <w:pPr>
        <w:pStyle w:val="Heading1"/>
      </w:pPr>
      <w:bookmarkStart w:id="89" w:name="_Toc456260762"/>
      <w:r>
        <w:lastRenderedPageBreak/>
        <w:t>ALTERNATIVE METHODS AND POWER CONSIDERATIONS</w:t>
      </w:r>
      <w:bookmarkEnd w:id="89"/>
    </w:p>
    <w:p w14:paraId="50C72F5F" w14:textId="77777777" w:rsidR="005B6889" w:rsidRPr="005B6889" w:rsidRDefault="005B6889" w:rsidP="005B6889">
      <w:pPr>
        <w:pStyle w:val="Heading1separatationline"/>
      </w:pPr>
    </w:p>
    <w:p w14:paraId="44C64F36" w14:textId="04711F50" w:rsidR="00EE63C7" w:rsidRDefault="00EE63C7" w:rsidP="005B6889">
      <w:pPr>
        <w:pStyle w:val="Heading2"/>
      </w:pPr>
      <w:bookmarkStart w:id="90" w:name="_Toc456260763"/>
      <w:r>
        <w:t>Real-Time Clock (RTC)</w:t>
      </w:r>
      <w:bookmarkEnd w:id="90"/>
    </w:p>
    <w:p w14:paraId="02CB04B3" w14:textId="77777777" w:rsidR="005B6889" w:rsidRPr="005B6889" w:rsidRDefault="005B6889" w:rsidP="005B6889">
      <w:pPr>
        <w:pStyle w:val="Heading2separationline"/>
      </w:pPr>
    </w:p>
    <w:p w14:paraId="06D9AEA6" w14:textId="51F8F093" w:rsidR="00EE63C7" w:rsidRDefault="00EE63C7" w:rsidP="00EE63C7">
      <w:pPr>
        <w:pStyle w:val="BodyText"/>
      </w:pPr>
      <w:r>
        <w:t xml:space="preserve">An RTC option is available for switching the light on and off based on a set schedule. </w:t>
      </w:r>
      <w:r w:rsidR="00E477DE">
        <w:t xml:space="preserve"> </w:t>
      </w:r>
      <w:r>
        <w:t>This option is generally included on current light technology, so will not require any additional considerations for power consumption.</w:t>
      </w:r>
      <w:r w:rsidR="00E477DE">
        <w:t xml:space="preserve"> </w:t>
      </w:r>
      <w:r>
        <w:t xml:space="preserve"> RTC option generally does not account for seasonal change, but is used as a secondary method in conjunction w</w:t>
      </w:r>
      <w:r w:rsidR="00E477DE">
        <w:t>ith a light dependent resistor.</w:t>
      </w:r>
    </w:p>
    <w:p w14:paraId="680DDC96" w14:textId="1CFFBBB3" w:rsidR="00EE63C7" w:rsidRDefault="00EE63C7" w:rsidP="00A94D40">
      <w:pPr>
        <w:pStyle w:val="Heading2"/>
      </w:pPr>
      <w:bookmarkStart w:id="91" w:name="_Toc456260764"/>
      <w:r>
        <w:t>GNSS / Cellular / Radio / Satellite</w:t>
      </w:r>
      <w:bookmarkEnd w:id="91"/>
    </w:p>
    <w:p w14:paraId="19D082FE" w14:textId="77777777" w:rsidR="00A94D40" w:rsidRPr="00A94D40" w:rsidRDefault="00A94D40" w:rsidP="00A94D40">
      <w:pPr>
        <w:pStyle w:val="Heading2separationline"/>
      </w:pPr>
    </w:p>
    <w:p w14:paraId="76D44EDD" w14:textId="3B02807B" w:rsidR="00EE63C7" w:rsidRDefault="00EE63C7" w:rsidP="00EE63C7">
      <w:pPr>
        <w:pStyle w:val="BodyText"/>
      </w:pPr>
      <w:r>
        <w:t>A GNSS receiver determines day and night configuration using an available input for control and o</w:t>
      </w:r>
      <w:r w:rsidR="00A94D40">
        <w:t>verride for the default sensor.</w:t>
      </w:r>
    </w:p>
    <w:p w14:paraId="49E27576" w14:textId="563212AA" w:rsidR="00EE63C7" w:rsidRDefault="00EE63C7" w:rsidP="00EE63C7">
      <w:pPr>
        <w:pStyle w:val="BodyText"/>
      </w:pPr>
      <w:r>
        <w:t xml:space="preserve">GNSS option with an AtoN that is already being used for synchronisation will not have additional power consumption for switching on and off. </w:t>
      </w:r>
      <w:r w:rsidR="00E477DE">
        <w:t xml:space="preserve"> </w:t>
      </w:r>
      <w:r>
        <w:t xml:space="preserve">However, adding GNSS for input control and override will increase power consumption, depending on manufacturer and model, ranging approximately 1-4 </w:t>
      </w:r>
      <w:commentRangeStart w:id="92"/>
      <w:r w:rsidRPr="00A94D40">
        <w:rPr>
          <w:color w:val="0432FF"/>
        </w:rPr>
        <w:t>Wh</w:t>
      </w:r>
      <w:commentRangeEnd w:id="92"/>
      <w:r w:rsidR="00A94D40">
        <w:rPr>
          <w:rStyle w:val="CommentReference"/>
        </w:rPr>
        <w:commentReference w:id="92"/>
      </w:r>
      <w:r>
        <w:t xml:space="preserve"> per day.</w:t>
      </w:r>
    </w:p>
    <w:p w14:paraId="0FC10F67" w14:textId="5A02E6BD" w:rsidR="00EE63C7" w:rsidRDefault="00EE63C7" w:rsidP="00EE63C7">
      <w:pPr>
        <w:pStyle w:val="BodyText"/>
      </w:pPr>
      <w:r>
        <w:t xml:space="preserve">Cellular messages may be used for switching, data reporting and alarm transmission. </w:t>
      </w:r>
      <w:r w:rsidR="00E477DE">
        <w:t xml:space="preserve"> </w:t>
      </w:r>
      <w:r>
        <w:t xml:space="preserve">Power consumption varies dependent on frequency of switching, reporting schedule, and alarm reporting. Generally, power consumption will be 2 or more </w:t>
      </w:r>
      <w:commentRangeStart w:id="93"/>
      <w:r w:rsidRPr="00A94D40">
        <w:rPr>
          <w:color w:val="0432FF"/>
        </w:rPr>
        <w:t>Wh</w:t>
      </w:r>
      <w:commentRangeEnd w:id="93"/>
      <w:r w:rsidR="00A94D40">
        <w:rPr>
          <w:rStyle w:val="CommentReference"/>
        </w:rPr>
        <w:commentReference w:id="93"/>
      </w:r>
      <w:r>
        <w:t xml:space="preserve"> per day.</w:t>
      </w:r>
    </w:p>
    <w:p w14:paraId="7C78AC98" w14:textId="7F63F5A9" w:rsidR="00EE63C7" w:rsidRDefault="00EE63C7" w:rsidP="00EE63C7">
      <w:pPr>
        <w:pStyle w:val="BodyText"/>
      </w:pPr>
      <w:r>
        <w:t xml:space="preserve">Radio and satellite links are also an option, but typically have a significant increase in power consumption. </w:t>
      </w:r>
      <w:r w:rsidR="00E477DE">
        <w:t xml:space="preserve"> </w:t>
      </w:r>
      <w:r>
        <w:t xml:space="preserve">This would require adding additional solar panels, batteries, or other power sources depending on the design and application of the AtoN. </w:t>
      </w:r>
      <w:r w:rsidR="00E477DE">
        <w:t xml:space="preserve"> </w:t>
      </w:r>
      <w:r>
        <w:t>This option is not recommended on buoys or locations with a limited surface area for expansion.</w:t>
      </w:r>
    </w:p>
    <w:p w14:paraId="3C823CAE" w14:textId="6A07B3B1" w:rsidR="00EE63C7" w:rsidRDefault="00EE63C7" w:rsidP="00A94D40">
      <w:pPr>
        <w:pStyle w:val="Heading2"/>
      </w:pPr>
      <w:bookmarkStart w:id="94" w:name="_Toc456260765"/>
      <w:r>
        <w:t>Visibility Detector</w:t>
      </w:r>
      <w:bookmarkEnd w:id="94"/>
    </w:p>
    <w:p w14:paraId="4485724E" w14:textId="77777777" w:rsidR="00A94D40" w:rsidRPr="00A94D40" w:rsidRDefault="00A94D40" w:rsidP="00A94D40">
      <w:pPr>
        <w:pStyle w:val="Heading2separationline"/>
      </w:pPr>
    </w:p>
    <w:p w14:paraId="6B5EA39E" w14:textId="38D45054" w:rsidR="00EE63C7" w:rsidRDefault="00EE63C7" w:rsidP="00EE63C7">
      <w:pPr>
        <w:pStyle w:val="BodyText"/>
      </w:pPr>
      <w:r>
        <w:t xml:space="preserve">A sampling method is used, </w:t>
      </w:r>
      <w:commentRangeStart w:id="95"/>
      <w:r w:rsidRPr="00A94D40">
        <w:rPr>
          <w:color w:val="0432FF"/>
        </w:rPr>
        <w:t>measuring the</w:t>
      </w:r>
      <w:commentRangeEnd w:id="95"/>
      <w:r w:rsidR="00A94D40">
        <w:rPr>
          <w:rStyle w:val="CommentReference"/>
        </w:rPr>
        <w:commentReference w:id="95"/>
      </w:r>
      <w:r>
        <w:t xml:space="preserve"> atmospheric visibility over a particular sample area; if the sample value is under the visibility detectors value, a switch for the lights to be overridden will become active. Depending on the method used for the visibility detector, power consumption varies </w:t>
      </w:r>
      <w:commentRangeStart w:id="96"/>
      <w:r w:rsidRPr="00A94D40">
        <w:rPr>
          <w:color w:val="0432FF"/>
        </w:rPr>
        <w:t>around</w:t>
      </w:r>
      <w:commentRangeEnd w:id="96"/>
      <w:r w:rsidR="00A94D40">
        <w:rPr>
          <w:rStyle w:val="CommentReference"/>
        </w:rPr>
        <w:commentReference w:id="96"/>
      </w:r>
      <w:r>
        <w:t xml:space="preserve"> 5 to 10 </w:t>
      </w:r>
      <w:commentRangeStart w:id="97"/>
      <w:r w:rsidRPr="00A94D40">
        <w:rPr>
          <w:color w:val="0432FF"/>
        </w:rPr>
        <w:t>Wh</w:t>
      </w:r>
      <w:commentRangeEnd w:id="97"/>
      <w:r w:rsidR="00A94D40">
        <w:rPr>
          <w:rStyle w:val="CommentReference"/>
        </w:rPr>
        <w:commentReference w:id="97"/>
      </w:r>
      <w:r>
        <w:t xml:space="preserve"> per day. </w:t>
      </w:r>
      <w:r w:rsidR="00E477DE">
        <w:t xml:space="preserve"> </w:t>
      </w:r>
      <w:r>
        <w:t>Visibility detectors are used for switch fog signals, but ca</w:t>
      </w:r>
      <w:r w:rsidR="00A94D40">
        <w:t>n also be applied to other AtoN</w:t>
      </w:r>
      <w:r>
        <w:t>.</w:t>
      </w:r>
    </w:p>
    <w:p w14:paraId="28B7DE62" w14:textId="6FDA5924" w:rsidR="00EE63C7" w:rsidRDefault="00EE63C7" w:rsidP="00A94D40">
      <w:pPr>
        <w:pStyle w:val="Heading2"/>
      </w:pPr>
      <w:bookmarkStart w:id="98" w:name="_Toc456260766"/>
      <w:r>
        <w:t>A</w:t>
      </w:r>
      <w:r w:rsidR="00A94D40">
        <w:rPr>
          <w:caps w:val="0"/>
        </w:rPr>
        <w:t>to</w:t>
      </w:r>
      <w:r>
        <w:t>N on Demand (AoD)</w:t>
      </w:r>
      <w:bookmarkEnd w:id="98"/>
    </w:p>
    <w:p w14:paraId="768FBDD8" w14:textId="77777777" w:rsidR="00A94D40" w:rsidRPr="00A94D40" w:rsidRDefault="00A94D40" w:rsidP="00A94D40">
      <w:pPr>
        <w:pStyle w:val="Heading2separationline"/>
      </w:pPr>
    </w:p>
    <w:p w14:paraId="30DB245A" w14:textId="441A6AC6" w:rsidR="00EE63C7" w:rsidRDefault="00EE63C7" w:rsidP="00EE63C7">
      <w:pPr>
        <w:pStyle w:val="BodyText"/>
      </w:pPr>
      <w:r>
        <w:t>An AoD is practical at locations where use of occasional lights is substantiated due to limited traffic densities and restricted availability of energy.</w:t>
      </w:r>
      <w:r w:rsidR="00E477DE">
        <w:t xml:space="preserve"> </w:t>
      </w:r>
      <w:r>
        <w:t xml:space="preserve"> AoD can also be implemented as a complementary solution to enable increasing of luminous intensity of regular AtoN lights in severe weather con</w:t>
      </w:r>
      <w:r w:rsidR="00A94D40">
        <w:t>ditions like fog or heavy rain.</w:t>
      </w:r>
    </w:p>
    <w:p w14:paraId="620E66DC" w14:textId="45C52767" w:rsidR="00EE63C7" w:rsidRDefault="00EE63C7" w:rsidP="00EE63C7">
      <w:pPr>
        <w:pStyle w:val="BodyText"/>
      </w:pPr>
      <w:r>
        <w:t xml:space="preserve">AoD is an AtoN light equipped with a subsystem that enables remote activation of the navigational light signal based on the needs of the mariners overriding normal operation. </w:t>
      </w:r>
      <w:r w:rsidR="00A94D40">
        <w:t xml:space="preserve"> </w:t>
      </w:r>
      <w:r>
        <w:t>An AoD must be equipped with remote control equipment that corresponds to the activation met</w:t>
      </w:r>
      <w:r w:rsidR="00A94D40">
        <w:t>hod and communication protocol.</w:t>
      </w:r>
    </w:p>
    <w:p w14:paraId="5D8D01C7" w14:textId="77777777" w:rsidR="00EE63C7" w:rsidRDefault="00EE63C7" w:rsidP="00EE63C7">
      <w:pPr>
        <w:pStyle w:val="BodyText"/>
      </w:pPr>
      <w:r>
        <w:t>When deployment of an AoD is considered and general navigational risk assessment allows it, decisions regarding the following aspects must be made:</w:t>
      </w:r>
    </w:p>
    <w:p w14:paraId="058A12CD" w14:textId="42CF947A" w:rsidR="00EE63C7" w:rsidRDefault="00EE63C7" w:rsidP="00A94D40">
      <w:pPr>
        <w:pStyle w:val="List1"/>
        <w:numPr>
          <w:ilvl w:val="0"/>
          <w:numId w:val="43"/>
        </w:numPr>
      </w:pPr>
      <w:r>
        <w:t>Intended group of users – all mariners, limited groups of mariners or vessels (local ferries),</w:t>
      </w:r>
      <w:r w:rsidR="00A94D40">
        <w:t xml:space="preserve"> all vessels carrying AIS, etc.</w:t>
      </w:r>
    </w:p>
    <w:p w14:paraId="1CFFFE58" w14:textId="6A109F45" w:rsidR="00EE63C7" w:rsidRDefault="00EE63C7" w:rsidP="00A94D40">
      <w:pPr>
        <w:pStyle w:val="List1"/>
      </w:pPr>
      <w:r>
        <w:t>Activation method – direct (requested by a mariner), or indirect (automated, based on AIS traffic data or other relevant information available over the communications network).</w:t>
      </w:r>
    </w:p>
    <w:p w14:paraId="23CD2E77" w14:textId="35F84134" w:rsidR="00EE63C7" w:rsidRDefault="00EE63C7" w:rsidP="00A94D40">
      <w:pPr>
        <w:pStyle w:val="List1"/>
      </w:pPr>
      <w:r>
        <w:t>Selection of activation technology suitable for targeted us</w:t>
      </w:r>
      <w:r w:rsidR="00A94D40">
        <w:t>er groups and selected methods.</w:t>
      </w:r>
    </w:p>
    <w:p w14:paraId="117C636D" w14:textId="0C4F94C5" w:rsidR="00EE63C7" w:rsidRDefault="00A94D40" w:rsidP="00A94D40">
      <w:pPr>
        <w:pStyle w:val="Heading3"/>
      </w:pPr>
      <w:bookmarkStart w:id="99" w:name="_Toc456260767"/>
      <w:r>
        <w:lastRenderedPageBreak/>
        <w:t>AoD Activation Methods</w:t>
      </w:r>
      <w:bookmarkEnd w:id="99"/>
    </w:p>
    <w:p w14:paraId="6BFEF80E" w14:textId="5B1462D0" w:rsidR="00EE63C7" w:rsidRDefault="00EE63C7" w:rsidP="00EE63C7">
      <w:pPr>
        <w:pStyle w:val="BodyText"/>
      </w:pPr>
      <w:r>
        <w:t xml:space="preserve">Activation methods selected for AoD depend on targeted group of users and access limitations. </w:t>
      </w:r>
      <w:r w:rsidR="00E477DE">
        <w:t xml:space="preserve"> </w:t>
      </w:r>
      <w:r>
        <w:t xml:space="preserve">Risks associated with the vulnerabilities and availability must be considered before deploying an AoD. </w:t>
      </w:r>
      <w:r w:rsidR="00E477DE">
        <w:t xml:space="preserve"> </w:t>
      </w:r>
      <w:r>
        <w:t>It should also be decided whether the AtoN light signal remains on until deactivated, or shuts down after a time period.</w:t>
      </w:r>
    </w:p>
    <w:p w14:paraId="2F7F186A" w14:textId="640AF087" w:rsidR="00EE63C7" w:rsidRDefault="00EE63C7" w:rsidP="00A94D40">
      <w:pPr>
        <w:pStyle w:val="Heading3"/>
      </w:pPr>
      <w:bookmarkStart w:id="100" w:name="_Toc456260768"/>
      <w:r>
        <w:t>Manual AoD Activation</w:t>
      </w:r>
      <w:bookmarkEnd w:id="100"/>
    </w:p>
    <w:p w14:paraId="39D86091" w14:textId="12BA5645" w:rsidR="00EE63C7" w:rsidRDefault="00EE63C7" w:rsidP="00A94D40">
      <w:pPr>
        <w:pStyle w:val="Heading4"/>
      </w:pPr>
      <w:r>
        <w:t>VHF Signal</w:t>
      </w:r>
    </w:p>
    <w:p w14:paraId="3CFD6E25" w14:textId="3E25448E" w:rsidR="00EE63C7" w:rsidRDefault="00EE63C7" w:rsidP="00EE63C7">
      <w:pPr>
        <w:pStyle w:val="BodyText"/>
      </w:pPr>
      <w:r>
        <w:t xml:space="preserve">Multiple successive activation instances of the </w:t>
      </w:r>
      <w:r w:rsidR="006A7D73">
        <w:t>‘</w:t>
      </w:r>
      <w:r>
        <w:t>Transmit</w:t>
      </w:r>
      <w:r w:rsidR="006A7D73">
        <w:t>’</w:t>
      </w:r>
      <w:r>
        <w:t xml:space="preserve"> (Push to Talk) button on a marine VHF radio channel are used to activate the light for a pre-determined time period. </w:t>
      </w:r>
    </w:p>
    <w:p w14:paraId="6177689E" w14:textId="77777777" w:rsidR="00EE63C7" w:rsidRDefault="00EE63C7" w:rsidP="00EE63C7">
      <w:pPr>
        <w:pStyle w:val="BodyText"/>
      </w:pPr>
      <w:r>
        <w:t xml:space="preserve">This technology is suitable for unlimited user group but does not provide any means for user authentication as well as no feedback information on state of the light. </w:t>
      </w:r>
    </w:p>
    <w:p w14:paraId="3CF553CF" w14:textId="118C45C6" w:rsidR="00EE63C7" w:rsidRDefault="00EE63C7" w:rsidP="00A94D40">
      <w:pPr>
        <w:pStyle w:val="Heading4"/>
      </w:pPr>
      <w:r>
        <w:t>Cellular Short Message Service (SMS)</w:t>
      </w:r>
    </w:p>
    <w:p w14:paraId="2A9D00F2" w14:textId="2F896BB9" w:rsidR="00EE63C7" w:rsidRDefault="00EE63C7" w:rsidP="00EE63C7">
      <w:pPr>
        <w:pStyle w:val="BodyText"/>
      </w:pPr>
      <w:r>
        <w:t>Short Message Service (SMS) messages of the cellular phone system are used to activate the light fo</w:t>
      </w:r>
      <w:r w:rsidR="00E477DE">
        <w:t>r a pre-determined time period.</w:t>
      </w:r>
    </w:p>
    <w:p w14:paraId="643A0819" w14:textId="16A254A7" w:rsidR="00EE63C7" w:rsidRDefault="00EE63C7" w:rsidP="00EE63C7">
      <w:pPr>
        <w:pStyle w:val="BodyText"/>
      </w:pPr>
      <w:r>
        <w:t xml:space="preserve">This technology is suitable for unlimited user group as well as selected groups of phone numbers. </w:t>
      </w:r>
      <w:r w:rsidR="00E477DE">
        <w:t xml:space="preserve"> </w:t>
      </w:r>
      <w:r>
        <w:t>It does provide basic means for user authentication and even feedback information, but cannot be considered 100% reliable: while up to 5% of all SMS messages may be lost in transmission or significantly delayed.</w:t>
      </w:r>
    </w:p>
    <w:p w14:paraId="21558C2A" w14:textId="4D5D72F4" w:rsidR="00EE63C7" w:rsidRDefault="00EE63C7" w:rsidP="00A94D40">
      <w:pPr>
        <w:pStyle w:val="Heading4"/>
      </w:pPr>
      <w:r>
        <w:t>Network Solution</w:t>
      </w:r>
    </w:p>
    <w:p w14:paraId="69EEDC01" w14:textId="6C964004" w:rsidR="00EE63C7" w:rsidRDefault="00EE63C7" w:rsidP="00EE63C7">
      <w:pPr>
        <w:pStyle w:val="BodyText"/>
      </w:pPr>
      <w:r>
        <w:t xml:space="preserve">Network solutions based on dedicated network servers and/or standard web browsers are used for the activation and deactivation of the light. </w:t>
      </w:r>
      <w:r w:rsidR="00E477DE">
        <w:t xml:space="preserve"> </w:t>
      </w:r>
      <w:r>
        <w:t>App based solutions using a dedicated client application software utilising network server technology may replace the use of a web browser.</w:t>
      </w:r>
    </w:p>
    <w:p w14:paraId="0B7B0DC6" w14:textId="5F280044" w:rsidR="00EE63C7" w:rsidRDefault="00EE63C7" w:rsidP="00EE63C7">
      <w:pPr>
        <w:pStyle w:val="BodyText"/>
      </w:pPr>
      <w:r>
        <w:t xml:space="preserve">This technology is suitable for unlimited user group as well as limited groups with access based on user names and passwords. Due to global access potential, unlimited anonymous public access is not recommended. </w:t>
      </w:r>
      <w:r w:rsidR="00E477DE">
        <w:t xml:space="preserve"> </w:t>
      </w:r>
      <w:r>
        <w:t xml:space="preserve">It provides wide range of means for user authentication, provision of feedback information, posting warnings and logging of all related events at server side. </w:t>
      </w:r>
      <w:r w:rsidR="00E477DE">
        <w:t xml:space="preserve"> </w:t>
      </w:r>
      <w:r>
        <w:t>Since users have no direct access to the AtoN, such systems provide higher degree of protection against unauthorized activations</w:t>
      </w:r>
      <w:r w:rsidR="006A7D73">
        <w:t xml:space="preserve"> and remote system disruptions.</w:t>
      </w:r>
    </w:p>
    <w:p w14:paraId="0ACC1EA1" w14:textId="150FD30F" w:rsidR="00EE63C7" w:rsidRDefault="00EE63C7" w:rsidP="006A7D73">
      <w:pPr>
        <w:pStyle w:val="Heading3"/>
      </w:pPr>
      <w:bookmarkStart w:id="101" w:name="_Toc456260769"/>
      <w:r>
        <w:t>Automated AoD Activation</w:t>
      </w:r>
      <w:bookmarkEnd w:id="101"/>
    </w:p>
    <w:p w14:paraId="53BFB4B8" w14:textId="1B20A6D1" w:rsidR="00EE63C7" w:rsidRDefault="00EE63C7" w:rsidP="006A7D73">
      <w:pPr>
        <w:pStyle w:val="Heading4"/>
      </w:pPr>
      <w:r>
        <w:t>AIS</w:t>
      </w:r>
    </w:p>
    <w:p w14:paraId="7C84D374" w14:textId="077676C2" w:rsidR="00EE63C7" w:rsidRDefault="00EE63C7" w:rsidP="00EE63C7">
      <w:pPr>
        <w:pStyle w:val="BodyText"/>
      </w:pPr>
      <w:r>
        <w:t xml:space="preserve">AIS receiver may be used as a proximity alert, for signalling a light to turn on for a period of time, or to change the light intensity. </w:t>
      </w:r>
      <w:r w:rsidR="006A7D73">
        <w:t xml:space="preserve"> </w:t>
      </w:r>
      <w:r w:rsidRPr="006A7D73">
        <w:rPr>
          <w:color w:val="0432FF"/>
        </w:rPr>
        <w:t xml:space="preserve">By analyzing the traffic of AIS-equipped vessels it is possible to switch on or change intensity of either AtoN lights or indirect lighting based on the speed and direction of vessels. </w:t>
      </w:r>
      <w:r w:rsidR="006A7D73" w:rsidRPr="006A7D73">
        <w:rPr>
          <w:color w:val="0432FF"/>
        </w:rPr>
        <w:t xml:space="preserve"> </w:t>
      </w:r>
      <w:r w:rsidRPr="006A7D73">
        <w:rPr>
          <w:color w:val="0432FF"/>
        </w:rPr>
        <w:t>To achieve optimum power consumption, such systems can be built to power the light source only in sectors corresp</w:t>
      </w:r>
      <w:r w:rsidR="006A7D73" w:rsidRPr="006A7D73">
        <w:rPr>
          <w:color w:val="0432FF"/>
        </w:rPr>
        <w:t>onding the direction necessary.</w:t>
      </w:r>
    </w:p>
    <w:p w14:paraId="0EB0F677" w14:textId="63B1DAB8" w:rsidR="00EE63C7" w:rsidRDefault="00EE63C7" w:rsidP="00EE63C7">
      <w:pPr>
        <w:pStyle w:val="BodyText"/>
      </w:pPr>
      <w:r w:rsidRPr="006A7D73">
        <w:rPr>
          <w:color w:val="0432FF"/>
        </w:rPr>
        <w:t>Systems are available to detect both class A and B AIS transceivers. AIS receiver is sufficient for discovering relevant vessels, helping to reduce power consumption.</w:t>
      </w:r>
      <w:r>
        <w:t xml:space="preserve"> </w:t>
      </w:r>
      <w:r w:rsidR="006A7D73">
        <w:t xml:space="preserve"> </w:t>
      </w:r>
      <w:r>
        <w:t xml:space="preserve">A typical AIS AtoN requires less than 10 watts per day, depending on message scheduling. </w:t>
      </w:r>
      <w:r w:rsidR="006A7D73">
        <w:t xml:space="preserve"> </w:t>
      </w:r>
      <w:r>
        <w:t xml:space="preserve">Additional software development could be necessary to turn on the AIS receiver on during particular times, minimizing power consumption. </w:t>
      </w:r>
      <w:r w:rsidR="006A7D73">
        <w:t xml:space="preserve"> </w:t>
      </w:r>
      <w:r w:rsidRPr="006A7D73">
        <w:rPr>
          <w:color w:val="0432FF"/>
        </w:rPr>
        <w:t>An</w:t>
      </w:r>
      <w:r w:rsidR="006A7D73">
        <w:rPr>
          <w:color w:val="0432FF"/>
        </w:rPr>
        <w:t xml:space="preserve"> example provided in ENG4-9.20 </w:t>
      </w:r>
      <w:r w:rsidR="00FC4266">
        <w:rPr>
          <w:color w:val="0432FF"/>
          <w:highlight w:val="green"/>
        </w:rPr>
        <w:fldChar w:fldCharType="begin"/>
      </w:r>
      <w:r w:rsidR="00FC4266">
        <w:rPr>
          <w:color w:val="0432FF"/>
        </w:rPr>
        <w:instrText xml:space="preserve"> REF _Ref456263380 \r \h </w:instrText>
      </w:r>
      <w:r w:rsidR="00FC4266">
        <w:rPr>
          <w:color w:val="0432FF"/>
          <w:highlight w:val="green"/>
        </w:rPr>
      </w:r>
      <w:r w:rsidR="00FC4266">
        <w:rPr>
          <w:color w:val="0432FF"/>
          <w:highlight w:val="green"/>
        </w:rPr>
        <w:fldChar w:fldCharType="separate"/>
      </w:r>
      <w:r w:rsidR="00FC4266">
        <w:rPr>
          <w:color w:val="0432FF"/>
        </w:rPr>
        <w:t>[5]</w:t>
      </w:r>
      <w:r w:rsidR="00FC4266">
        <w:rPr>
          <w:color w:val="0432FF"/>
          <w:highlight w:val="green"/>
        </w:rPr>
        <w:fldChar w:fldCharType="end"/>
      </w:r>
      <w:r w:rsidRPr="006A7D73">
        <w:rPr>
          <w:color w:val="0432FF"/>
        </w:rPr>
        <w:t xml:space="preserve"> shows that such systems can be implemented at power consumption of approximately 2.5 Wh, incl</w:t>
      </w:r>
      <w:r w:rsidR="006A7D73" w:rsidRPr="006A7D73">
        <w:rPr>
          <w:color w:val="0432FF"/>
        </w:rPr>
        <w:t>uding the computational module.</w:t>
      </w:r>
    </w:p>
    <w:p w14:paraId="35EBE74E" w14:textId="3852FC9A" w:rsidR="00EE63C7" w:rsidRDefault="00EE63C7" w:rsidP="006A7D73">
      <w:pPr>
        <w:pStyle w:val="Heading4"/>
      </w:pPr>
      <w:r>
        <w:t>Other automated AoD</w:t>
      </w:r>
    </w:p>
    <w:p w14:paraId="6D97A6C1" w14:textId="12A8C144" w:rsidR="00EE63C7" w:rsidRDefault="00EE63C7" w:rsidP="00EE63C7">
      <w:pPr>
        <w:pStyle w:val="BodyText"/>
      </w:pPr>
      <w:r>
        <w:t>Other kinds of automated AoD are currently not reported but may emerge in the future.</w:t>
      </w:r>
    </w:p>
    <w:p w14:paraId="47A2E19C" w14:textId="77777777" w:rsidR="006A7D73" w:rsidRDefault="006A7D73">
      <w:pPr>
        <w:spacing w:after="200" w:line="276" w:lineRule="auto"/>
        <w:rPr>
          <w:rFonts w:asciiTheme="majorHAnsi" w:eastAsiaTheme="majorEastAsia" w:hAnsiTheme="majorHAnsi" w:cstheme="majorBidi"/>
          <w:b/>
          <w:bCs/>
          <w:caps/>
          <w:color w:val="407EC9"/>
          <w:sz w:val="28"/>
          <w:szCs w:val="24"/>
        </w:rPr>
      </w:pPr>
      <w:r>
        <w:br w:type="page"/>
      </w:r>
    </w:p>
    <w:p w14:paraId="7535F13C" w14:textId="77777777" w:rsidR="006A7D73" w:rsidRDefault="006A7D73" w:rsidP="006A7D73">
      <w:pPr>
        <w:pStyle w:val="Heading1"/>
      </w:pPr>
      <w:bookmarkStart w:id="102" w:name="_Toc456260770"/>
      <w:r>
        <w:rPr>
          <w:caps w:val="0"/>
        </w:rPr>
        <w:lastRenderedPageBreak/>
        <w:t>ACRONYMS</w:t>
      </w:r>
      <w:bookmarkEnd w:id="102"/>
    </w:p>
    <w:p w14:paraId="31747978" w14:textId="77777777" w:rsidR="006A7D73" w:rsidRDefault="006A7D73" w:rsidP="006A7D73">
      <w:pPr>
        <w:pStyle w:val="Heading1separatationline"/>
      </w:pPr>
    </w:p>
    <w:p w14:paraId="79F50DF7" w14:textId="0814E9CB" w:rsidR="00D14D4C" w:rsidRDefault="00D14D4C" w:rsidP="006A7D73">
      <w:pPr>
        <w:pStyle w:val="Acronym"/>
      </w:pPr>
      <w:r>
        <w:t>AIS</w:t>
      </w:r>
      <w:r>
        <w:tab/>
      </w:r>
      <w:r w:rsidR="009E6FD3" w:rsidRPr="007E06DB">
        <w:t>Automatic Identification System</w:t>
      </w:r>
    </w:p>
    <w:p w14:paraId="4CE87983" w14:textId="0D8A8470" w:rsidR="00DF18BA" w:rsidRDefault="00DF18BA" w:rsidP="006A7D73">
      <w:pPr>
        <w:pStyle w:val="Acronym"/>
      </w:pPr>
      <w:r>
        <w:t>AoD</w:t>
      </w:r>
      <w:r>
        <w:tab/>
        <w:t>AtoN on demand</w:t>
      </w:r>
    </w:p>
    <w:p w14:paraId="4344EFD2" w14:textId="46B13516" w:rsidR="00310742" w:rsidRDefault="00310742" w:rsidP="006A7D73">
      <w:pPr>
        <w:pStyle w:val="Acronym"/>
      </w:pPr>
      <w:r>
        <w:t>AtoN</w:t>
      </w:r>
      <w:r>
        <w:tab/>
        <w:t>Aid(s) to Navigation</w:t>
      </w:r>
    </w:p>
    <w:p w14:paraId="6D0307B7" w14:textId="6B755DDD" w:rsidR="00EA657D" w:rsidRDefault="00EA657D" w:rsidP="006A7D73">
      <w:pPr>
        <w:pStyle w:val="Acronym"/>
      </w:pPr>
      <w:r>
        <w:t>CIE</w:t>
      </w:r>
      <w:r>
        <w:tab/>
      </w:r>
      <w:r w:rsidR="009E6FD3" w:rsidRPr="007E06DB">
        <w:t>Commission Internationale de l'Eclairage (International Commission on Illumination)</w:t>
      </w:r>
    </w:p>
    <w:p w14:paraId="0D298BC3" w14:textId="4C125E6E" w:rsidR="00EA657D" w:rsidRDefault="00EA657D" w:rsidP="006A7D73">
      <w:pPr>
        <w:pStyle w:val="Acronym"/>
      </w:pPr>
      <w:r>
        <w:t>GaAs</w:t>
      </w:r>
      <w:r>
        <w:tab/>
        <w:t>Gallenium Arsenide</w:t>
      </w:r>
    </w:p>
    <w:p w14:paraId="6BDB4569" w14:textId="080E8A2F" w:rsidR="00310742" w:rsidRDefault="00310742" w:rsidP="006A7D73">
      <w:pPr>
        <w:pStyle w:val="Acronym"/>
      </w:pPr>
      <w:r>
        <w:t>GNSS</w:t>
      </w:r>
      <w:r>
        <w:tab/>
      </w:r>
      <w:r w:rsidR="009E6FD3" w:rsidRPr="007E06DB">
        <w:t>Differential Global Navigation Satellite System</w:t>
      </w:r>
    </w:p>
    <w:p w14:paraId="6D777429" w14:textId="2BACED50" w:rsidR="00310742" w:rsidRDefault="00310742" w:rsidP="006A7D73">
      <w:pPr>
        <w:pStyle w:val="Acronym"/>
      </w:pPr>
      <w:r>
        <w:t>h</w:t>
      </w:r>
      <w:r>
        <w:tab/>
        <w:t>hour(s)</w:t>
      </w:r>
    </w:p>
    <w:p w14:paraId="77BD8DC8" w14:textId="34656720" w:rsidR="00EA657D" w:rsidRDefault="00EA657D" w:rsidP="006A7D73">
      <w:pPr>
        <w:pStyle w:val="Acronym"/>
      </w:pPr>
      <w:r>
        <w:t>IALA</w:t>
      </w:r>
      <w:r>
        <w:tab/>
      </w:r>
      <w:r w:rsidR="009E6FD3" w:rsidRPr="007E06DB">
        <w:t>International Association of Marine Aids to Navigation and Lighthouse Authorities - AISM</w:t>
      </w:r>
    </w:p>
    <w:p w14:paraId="6BBEBFBF" w14:textId="135BA1D3" w:rsidR="00EA657D" w:rsidRDefault="00EA657D" w:rsidP="006A7D73">
      <w:pPr>
        <w:pStyle w:val="Acronym"/>
      </w:pPr>
      <w:r>
        <w:t>K</w:t>
      </w:r>
      <w:r>
        <w:tab/>
        <w:t>degrees Kelvin</w:t>
      </w:r>
    </w:p>
    <w:p w14:paraId="5C64AF02" w14:textId="0DCC2605" w:rsidR="006A7D73" w:rsidRDefault="00310742" w:rsidP="006A7D73">
      <w:pPr>
        <w:pStyle w:val="Acronym"/>
      </w:pPr>
      <w:r>
        <w:t>LDR</w:t>
      </w:r>
      <w:r>
        <w:tab/>
        <w:t>Light dependent resistors</w:t>
      </w:r>
    </w:p>
    <w:p w14:paraId="3D5BCA7C" w14:textId="35539DFF" w:rsidR="00EA657D" w:rsidRDefault="00EA657D" w:rsidP="006A7D73">
      <w:pPr>
        <w:pStyle w:val="Acronym"/>
      </w:pPr>
      <w:r>
        <w:t>LED</w:t>
      </w:r>
      <w:r>
        <w:tab/>
      </w:r>
      <w:r w:rsidR="009E6FD3" w:rsidRPr="007E06DB">
        <w:t>Light-Emitting Diode</w:t>
      </w:r>
    </w:p>
    <w:p w14:paraId="1565A45E" w14:textId="5C52B38B" w:rsidR="00D14D4C" w:rsidRDefault="00D14D4C" w:rsidP="006A7D73">
      <w:pPr>
        <w:pStyle w:val="Acronym"/>
      </w:pPr>
      <w:r>
        <w:t>lux</w:t>
      </w:r>
      <w:r>
        <w:tab/>
      </w:r>
      <w:r w:rsidR="00EA657D" w:rsidRPr="00EA657D">
        <w:t>SI unit of illuminance and luminous emittance</w:t>
      </w:r>
      <w:r w:rsidR="00EA657D">
        <w:t xml:space="preserve"> (lumen per square metre)</w:t>
      </w:r>
    </w:p>
    <w:p w14:paraId="10CDC2EB" w14:textId="1E047298" w:rsidR="00310742" w:rsidRDefault="00310742" w:rsidP="006A7D73">
      <w:pPr>
        <w:pStyle w:val="Acronym"/>
      </w:pPr>
      <w:r>
        <w:t>m</w:t>
      </w:r>
      <w:r>
        <w:tab/>
        <w:t>minute(s)</w:t>
      </w:r>
    </w:p>
    <w:p w14:paraId="038F7BBD" w14:textId="328AB80F" w:rsidR="00EA657D" w:rsidRDefault="00EA657D" w:rsidP="006A7D73">
      <w:pPr>
        <w:pStyle w:val="Acronym"/>
      </w:pPr>
      <w:r>
        <w:t>nm</w:t>
      </w:r>
      <w:r>
        <w:tab/>
        <w:t>nanometre(s)</w:t>
      </w:r>
    </w:p>
    <w:p w14:paraId="4D228499" w14:textId="3C43A97A" w:rsidR="00D14D4C" w:rsidRDefault="00D14D4C" w:rsidP="006A7D73">
      <w:pPr>
        <w:pStyle w:val="Acronym"/>
      </w:pPr>
      <w:r>
        <w:t>PD</w:t>
      </w:r>
      <w:r>
        <w:tab/>
      </w:r>
      <w:r w:rsidR="00EA657D">
        <w:t>section 5.1</w:t>
      </w:r>
    </w:p>
    <w:p w14:paraId="102B0F86" w14:textId="0AC9710F" w:rsidR="00D14D4C" w:rsidRDefault="00D14D4C" w:rsidP="006A7D73">
      <w:pPr>
        <w:pStyle w:val="Acronym"/>
      </w:pPr>
      <w:r>
        <w:t>PDR</w:t>
      </w:r>
      <w:r>
        <w:tab/>
      </w:r>
      <w:r w:rsidR="00EA657D">
        <w:t>section 5.1</w:t>
      </w:r>
    </w:p>
    <w:p w14:paraId="48A864BE" w14:textId="2023FFDD" w:rsidR="00D14D4C" w:rsidRDefault="00D14D4C" w:rsidP="006A7D73">
      <w:pPr>
        <w:pStyle w:val="Acronym"/>
      </w:pPr>
      <w:r>
        <w:t>RTC</w:t>
      </w:r>
      <w:r>
        <w:tab/>
      </w:r>
      <w:r w:rsidR="009E6FD3">
        <w:t>Real-time clock</w:t>
      </w:r>
    </w:p>
    <w:p w14:paraId="04F903E4" w14:textId="02FEA858" w:rsidR="00DF18BA" w:rsidRDefault="00DF18BA" w:rsidP="006A7D73">
      <w:pPr>
        <w:pStyle w:val="Acronym"/>
      </w:pPr>
      <w:r>
        <w:t>SMS</w:t>
      </w:r>
      <w:r>
        <w:tab/>
      </w:r>
      <w:r w:rsidRPr="008F15D7">
        <w:t>Short Message Service</w:t>
      </w:r>
    </w:p>
    <w:p w14:paraId="1F5E975F" w14:textId="494AD348" w:rsidR="00D14D4C" w:rsidRDefault="00D14D4C" w:rsidP="006A7D73">
      <w:pPr>
        <w:pStyle w:val="Acronym"/>
      </w:pPr>
      <w:r>
        <w:t>UTC</w:t>
      </w:r>
      <w:r>
        <w:tab/>
      </w:r>
      <w:r w:rsidR="00592D09" w:rsidRPr="007E06DB">
        <w:t>Co</w:t>
      </w:r>
      <w:r w:rsidR="00592D09">
        <w:t>-</w:t>
      </w:r>
      <w:r w:rsidR="00592D09" w:rsidRPr="007E06DB">
        <w:t>ordinated Universal Time (Universal Time Co-ordinated)</w:t>
      </w:r>
    </w:p>
    <w:p w14:paraId="16077B1B" w14:textId="3B10EA42" w:rsidR="00DF18BA" w:rsidRDefault="00DF18BA" w:rsidP="006A7D73">
      <w:pPr>
        <w:pStyle w:val="Acronym"/>
      </w:pPr>
      <w:r>
        <w:t>VHF</w:t>
      </w:r>
      <w:r>
        <w:tab/>
      </w:r>
      <w:r w:rsidR="00592D09" w:rsidRPr="007E06DB">
        <w:t>Very High Frequency  (30 MHz to 300 MHz)</w:t>
      </w:r>
    </w:p>
    <w:p w14:paraId="156FDD92" w14:textId="0E05D0E1" w:rsidR="00D14D4C" w:rsidRDefault="00D14D4C" w:rsidP="006A7D73">
      <w:pPr>
        <w:pStyle w:val="Acronym"/>
        <w:rPr>
          <w:rFonts w:eastAsiaTheme="minorEastAsia"/>
        </w:rPr>
      </w:pPr>
      <m:oMath>
        <m:r>
          <w:rPr>
            <w:rFonts w:ascii="Cambria Math" w:hAnsi="Cambria Math"/>
          </w:rPr>
          <m:t>V</m:t>
        </m:r>
        <m:d>
          <m:dPr>
            <m:ctrlPr>
              <w:rPr>
                <w:rFonts w:ascii="Cambria Math" w:hAnsi="Cambria Math"/>
                <w:i/>
              </w:rPr>
            </m:ctrlPr>
          </m:dPr>
          <m:e>
            <m:r>
              <w:rPr>
                <w:rFonts w:ascii="Cambria Math" w:hAnsi="Cambria Math"/>
              </w:rPr>
              <m:t>λ</m:t>
            </m:r>
          </m:e>
        </m:d>
      </m:oMath>
      <w:r>
        <w:rPr>
          <w:rFonts w:eastAsiaTheme="minorEastAsia"/>
        </w:rPr>
        <w:tab/>
        <w:t>photopic response</w:t>
      </w:r>
    </w:p>
    <w:p w14:paraId="75105D03" w14:textId="5B8EC9CB" w:rsidR="00DF18BA" w:rsidRDefault="00DF18BA" w:rsidP="00DF18BA">
      <w:pPr>
        <w:pStyle w:val="Acronym"/>
      </w:pPr>
      <w:r>
        <w:t>Wh</w:t>
      </w:r>
      <w:r w:rsidR="00592D09" w:rsidRPr="00592D09">
        <w:t xml:space="preserve"> </w:t>
      </w:r>
      <w:r w:rsidR="00592D09">
        <w:tab/>
      </w:r>
      <w:r w:rsidR="00592D09" w:rsidRPr="007E06DB">
        <w:t>watt hour</w:t>
      </w:r>
    </w:p>
    <w:p w14:paraId="0EC3EC59" w14:textId="544EB053" w:rsidR="00EA657D" w:rsidRPr="006A7D73" w:rsidRDefault="00EA657D" w:rsidP="006A7D73">
      <w:pPr>
        <w:pStyle w:val="Acronym"/>
      </w:pPr>
      <m:oMath>
        <m:r>
          <w:rPr>
            <w:rFonts w:ascii="Cambria Math" w:hAnsi="Cambria Math"/>
          </w:rPr>
          <m:t>μm</m:t>
        </m:r>
      </m:oMath>
      <w:r>
        <w:rPr>
          <w:rFonts w:eastAsiaTheme="minorEastAsia"/>
        </w:rPr>
        <w:tab/>
      </w:r>
      <w:r w:rsidR="00592D09" w:rsidRPr="007E06DB">
        <w:t>micrometre</w:t>
      </w:r>
    </w:p>
    <w:p w14:paraId="6DE5366B" w14:textId="6A6534AE" w:rsidR="00EE63C7" w:rsidRDefault="00EE63C7" w:rsidP="006A7D73">
      <w:pPr>
        <w:pStyle w:val="Heading1"/>
      </w:pPr>
      <w:bookmarkStart w:id="103" w:name="_Toc456260771"/>
      <w:r>
        <w:t>REFERENCES</w:t>
      </w:r>
      <w:bookmarkEnd w:id="103"/>
    </w:p>
    <w:p w14:paraId="16021ED3" w14:textId="77777777" w:rsidR="006A7D73" w:rsidRPr="006A7D73" w:rsidRDefault="006A7D73" w:rsidP="006A7D73">
      <w:pPr>
        <w:pStyle w:val="Heading1separatationline"/>
      </w:pPr>
    </w:p>
    <w:p w14:paraId="0D658DE7" w14:textId="790A7107" w:rsidR="00EE63C7" w:rsidRDefault="00EE63C7" w:rsidP="006A7D73">
      <w:pPr>
        <w:pStyle w:val="Reference"/>
      </w:pPr>
      <w:r>
        <w:t>IALA, IALA Aids to Navigation Guide (N</w:t>
      </w:r>
      <w:r w:rsidR="006A7D73">
        <w:t>AVGUIDE</w:t>
      </w:r>
      <w:r>
        <w:t>) 7th Edition, Chapter 3, Page 64, Table 11, Timing of Astronomical Events, IALA Aids to Navigation Guide (N</w:t>
      </w:r>
      <w:r w:rsidR="006A7D73">
        <w:t>AVGUIDE</w:t>
      </w:r>
      <w:r>
        <w:t>) 7th Edition</w:t>
      </w:r>
      <w:r w:rsidR="006A7D73">
        <w:t>.</w:t>
      </w:r>
    </w:p>
    <w:p w14:paraId="0C01811B" w14:textId="6C962011" w:rsidR="00EE63C7" w:rsidRDefault="00EE63C7" w:rsidP="006A7D73">
      <w:pPr>
        <w:pStyle w:val="Reference"/>
      </w:pPr>
      <w:bookmarkStart w:id="104" w:name="_Ref456260839"/>
      <w:r>
        <w:t xml:space="preserve">IALA Engineering Environment and Preservation of Historic Lighthouses Committee, </w:t>
      </w:r>
      <w:commentRangeStart w:id="105"/>
      <w:r>
        <w:t xml:space="preserve">EEP4 Input Comment </w:t>
      </w:r>
      <w:commentRangeEnd w:id="105"/>
      <w:r w:rsidR="00310742">
        <w:rPr>
          <w:rStyle w:val="CommentReference"/>
          <w:rFonts w:eastAsiaTheme="minorHAnsi" w:cstheme="minorBidi"/>
        </w:rPr>
        <w:commentReference w:id="105"/>
      </w:r>
      <w:r>
        <w:t>on Ambient Light level at which the Lights should switch on and off, Maritime Safety Administration of Peoples Republic of China, 2004.</w:t>
      </w:r>
      <w:bookmarkEnd w:id="104"/>
    </w:p>
    <w:p w14:paraId="30C2A667" w14:textId="55910D0B" w:rsidR="00EE63C7" w:rsidRDefault="00EE63C7" w:rsidP="006A7D73">
      <w:pPr>
        <w:pStyle w:val="Reference"/>
      </w:pPr>
      <w:r>
        <w:t>IALA Engineering Environment and Preservation of Historic Lighthouses Committee, IALA EEP3 Input Summary of Responses to IALA Ambient Light Level Questionnaire, Royal Danish Administration of Navigation and Hydrography, 6 September 2003</w:t>
      </w:r>
      <w:r w:rsidR="006A7D73">
        <w:t>.</w:t>
      </w:r>
    </w:p>
    <w:p w14:paraId="36767CBC" w14:textId="34450B5D" w:rsidR="00EE63C7" w:rsidRDefault="00EE63C7" w:rsidP="006A7D73">
      <w:pPr>
        <w:pStyle w:val="Reference"/>
      </w:pPr>
      <w:bookmarkStart w:id="106" w:name="_Ref456263591"/>
      <w:r>
        <w:t>IALA Guidelines on a standard Method for Defining and Calculating the Load Profile of Aids to Navigation, December 1999.</w:t>
      </w:r>
      <w:bookmarkEnd w:id="106"/>
    </w:p>
    <w:p w14:paraId="7CDC8CE3" w14:textId="6DA06F1D" w:rsidR="005F0595" w:rsidRPr="005F0595" w:rsidRDefault="006A7D73" w:rsidP="005F0595">
      <w:pPr>
        <w:pStyle w:val="Reference"/>
      </w:pPr>
      <w:bookmarkStart w:id="107" w:name="_Ref456263380"/>
      <w:commentRangeStart w:id="108"/>
      <w:r>
        <w:t>‘</w:t>
      </w:r>
      <w:r w:rsidR="00EE63C7">
        <w:t>AIS detection for visual AtoN</w:t>
      </w:r>
      <w:r>
        <w:t>’</w:t>
      </w:r>
      <w:commentRangeEnd w:id="108"/>
      <w:r w:rsidR="00FC4266">
        <w:rPr>
          <w:rStyle w:val="CommentReference"/>
          <w:rFonts w:eastAsiaTheme="minorHAnsi" w:cstheme="minorBidi"/>
        </w:rPr>
        <w:commentReference w:id="108"/>
      </w:r>
      <w:r w:rsidR="00EE63C7">
        <w:t>.</w:t>
      </w:r>
      <w:r>
        <w:t xml:space="preserve"> </w:t>
      </w:r>
      <w:r w:rsidR="00EE63C7">
        <w:t xml:space="preserve"> IALA ENG Committee input document ENG4-9.20 by Sigge Gustafsson / SMA.</w:t>
      </w:r>
      <w:bookmarkEnd w:id="107"/>
    </w:p>
    <w:p w14:paraId="52D6FDA3" w14:textId="77777777" w:rsidR="0042565E" w:rsidRDefault="0042565E" w:rsidP="0002756A">
      <w:pPr>
        <w:pStyle w:val="BodyText"/>
      </w:pPr>
    </w:p>
    <w:p w14:paraId="0239CCCB" w14:textId="7E72409D" w:rsidR="00EE63C7" w:rsidRDefault="00EE63C7">
      <w:pPr>
        <w:spacing w:after="200" w:line="276" w:lineRule="auto"/>
        <w:rPr>
          <w:sz w:val="22"/>
        </w:rPr>
      </w:pPr>
      <w:r>
        <w:br w:type="page"/>
      </w:r>
    </w:p>
    <w:p w14:paraId="0025C213" w14:textId="7185821F" w:rsidR="00EE63C7" w:rsidRDefault="00E477DE" w:rsidP="00EE63C7">
      <w:pPr>
        <w:pStyle w:val="Annex"/>
      </w:pPr>
      <w:bookmarkStart w:id="109" w:name="_Toc225431745"/>
      <w:bookmarkStart w:id="110" w:name="_Toc225489891"/>
      <w:bookmarkStart w:id="111" w:name="_Ref225490325"/>
      <w:bookmarkStart w:id="112" w:name="_Toc435579113"/>
      <w:bookmarkStart w:id="113" w:name="_Toc435579947"/>
      <w:bookmarkStart w:id="114" w:name="_Toc435603757"/>
      <w:r w:rsidRPr="008F15D7">
        <w:lastRenderedPageBreak/>
        <w:t>Summary of Responses to Ambient Light Level Questionnaire 2003</w:t>
      </w:r>
      <w:bookmarkEnd w:id="109"/>
      <w:bookmarkEnd w:id="110"/>
      <w:bookmarkEnd w:id="111"/>
      <w:bookmarkEnd w:id="112"/>
      <w:bookmarkEnd w:id="113"/>
      <w:bookmarkEnd w:id="114"/>
    </w:p>
    <w:tbl>
      <w:tblPr>
        <w:tblStyle w:val="TableGrid"/>
        <w:tblW w:w="0" w:type="auto"/>
        <w:tblLook w:val="04A0" w:firstRow="1" w:lastRow="0" w:firstColumn="1" w:lastColumn="0" w:noHBand="0" w:noVBand="1"/>
      </w:tblPr>
      <w:tblGrid>
        <w:gridCol w:w="797"/>
        <w:gridCol w:w="2895"/>
        <w:gridCol w:w="3417"/>
        <w:gridCol w:w="3086"/>
      </w:tblGrid>
      <w:tr w:rsidR="00695999" w14:paraId="61E93F6D" w14:textId="77777777" w:rsidTr="00695999">
        <w:trPr>
          <w:cantSplit/>
          <w:tblHeader/>
        </w:trPr>
        <w:tc>
          <w:tcPr>
            <w:tcW w:w="797" w:type="dxa"/>
          </w:tcPr>
          <w:p w14:paraId="3D9859E9" w14:textId="77777777" w:rsidR="00695999" w:rsidRDefault="00695999" w:rsidP="00695999">
            <w:pPr>
              <w:pStyle w:val="Tableheading"/>
            </w:pPr>
          </w:p>
        </w:tc>
        <w:tc>
          <w:tcPr>
            <w:tcW w:w="2895" w:type="dxa"/>
          </w:tcPr>
          <w:p w14:paraId="18BE0960" w14:textId="1E2C6108" w:rsidR="00695999" w:rsidRDefault="00695999" w:rsidP="00695999">
            <w:pPr>
              <w:pStyle w:val="Tableheading"/>
            </w:pPr>
            <w:r w:rsidRPr="008F15D7">
              <w:t>Question</w:t>
            </w:r>
          </w:p>
        </w:tc>
        <w:tc>
          <w:tcPr>
            <w:tcW w:w="3417" w:type="dxa"/>
          </w:tcPr>
          <w:p w14:paraId="4D7A7786" w14:textId="27932854" w:rsidR="00695999" w:rsidRDefault="00695999" w:rsidP="00695999">
            <w:pPr>
              <w:pStyle w:val="Tableheading"/>
            </w:pPr>
            <w:r w:rsidRPr="008F15D7">
              <w:t>Comments (Lighthouse)</w:t>
            </w:r>
          </w:p>
        </w:tc>
        <w:tc>
          <w:tcPr>
            <w:tcW w:w="3086" w:type="dxa"/>
          </w:tcPr>
          <w:p w14:paraId="6E482CBD" w14:textId="537EEFBD" w:rsidR="00695999" w:rsidRDefault="00695999" w:rsidP="00695999">
            <w:pPr>
              <w:pStyle w:val="Tableheading"/>
            </w:pPr>
            <w:r w:rsidRPr="008F15D7">
              <w:t>Comments (Buoy)</w:t>
            </w:r>
          </w:p>
        </w:tc>
      </w:tr>
      <w:tr w:rsidR="00695999" w14:paraId="0188FE19" w14:textId="77777777" w:rsidTr="00695999">
        <w:trPr>
          <w:cantSplit/>
        </w:trPr>
        <w:tc>
          <w:tcPr>
            <w:tcW w:w="797" w:type="dxa"/>
          </w:tcPr>
          <w:p w14:paraId="3482D6A8" w14:textId="135F9F0B" w:rsidR="00695999" w:rsidRDefault="00695999" w:rsidP="00695999">
            <w:pPr>
              <w:pStyle w:val="Tabletext"/>
            </w:pPr>
            <w:r w:rsidRPr="008F15D7">
              <w:t>1</w:t>
            </w:r>
          </w:p>
        </w:tc>
        <w:tc>
          <w:tcPr>
            <w:tcW w:w="2895" w:type="dxa"/>
          </w:tcPr>
          <w:p w14:paraId="1A71A81A" w14:textId="566525B0" w:rsidR="00695999" w:rsidRDefault="00695999" w:rsidP="00695999">
            <w:pPr>
              <w:pStyle w:val="Tabletext"/>
            </w:pPr>
            <w:r w:rsidRPr="008F15D7">
              <w:t>Does your organisation have standards/policy for switching of light levels of AtoN’s?</w:t>
            </w:r>
          </w:p>
        </w:tc>
        <w:tc>
          <w:tcPr>
            <w:tcW w:w="3417" w:type="dxa"/>
          </w:tcPr>
          <w:p w14:paraId="0163AFBA" w14:textId="77777777" w:rsidR="00695999" w:rsidRPr="008F15D7" w:rsidRDefault="00695999" w:rsidP="00695999">
            <w:pPr>
              <w:pStyle w:val="Tabletext"/>
            </w:pPr>
            <w:r w:rsidRPr="008F15D7">
              <w:t xml:space="preserve">NO = 1, YES = 4 </w:t>
            </w:r>
          </w:p>
          <w:p w14:paraId="68591D6D" w14:textId="61387B37" w:rsidR="00695999" w:rsidRPr="008F15D7" w:rsidRDefault="00E96657" w:rsidP="00695999">
            <w:pPr>
              <w:pStyle w:val="Tabletext"/>
            </w:pPr>
            <w:r>
              <w:t>‘</w:t>
            </w:r>
            <w:r w:rsidR="00695999" w:rsidRPr="008F15D7">
              <w:t>ON switching level is set</w:t>
            </w:r>
            <w:r>
              <w:t>’</w:t>
            </w:r>
          </w:p>
          <w:p w14:paraId="3DCADAE8" w14:textId="49EB8478" w:rsidR="00695999" w:rsidRPr="008F15D7" w:rsidRDefault="00E96657" w:rsidP="00695999">
            <w:pPr>
              <w:pStyle w:val="Tabletext"/>
            </w:pPr>
            <w:r>
              <w:t>‘</w:t>
            </w:r>
            <w:r w:rsidR="00695999" w:rsidRPr="008F15D7">
              <w:t>We depend upon lantern suppliers standard for their equipment and is normally one hour before dark and one hour after dawn</w:t>
            </w:r>
            <w:r>
              <w:t>’</w:t>
            </w:r>
            <w:r w:rsidR="00695999" w:rsidRPr="008F15D7">
              <w:t xml:space="preserve"> </w:t>
            </w:r>
          </w:p>
          <w:p w14:paraId="154AA259" w14:textId="03B3E8BF" w:rsidR="00695999" w:rsidRDefault="00E96657" w:rsidP="00695999">
            <w:pPr>
              <w:pStyle w:val="Tabletext"/>
            </w:pPr>
            <w:r>
              <w:t>‘</w:t>
            </w:r>
            <w:r w:rsidR="00695999" w:rsidRPr="008F15D7">
              <w:t>There are no switching sensors in lighthouses</w:t>
            </w:r>
            <w:r>
              <w:t>’</w:t>
            </w:r>
          </w:p>
        </w:tc>
        <w:tc>
          <w:tcPr>
            <w:tcW w:w="3086" w:type="dxa"/>
          </w:tcPr>
          <w:p w14:paraId="77F81EBA" w14:textId="77777777" w:rsidR="00695999" w:rsidRPr="008F15D7" w:rsidRDefault="00695999" w:rsidP="00695999">
            <w:pPr>
              <w:pStyle w:val="Tabletext"/>
            </w:pPr>
            <w:r w:rsidRPr="008F15D7">
              <w:t>NO = 1, YES = 5</w:t>
            </w:r>
          </w:p>
          <w:p w14:paraId="04BFBC56" w14:textId="4BAD3BB4" w:rsidR="00695999" w:rsidRPr="008F15D7" w:rsidRDefault="00E96657" w:rsidP="00695999">
            <w:pPr>
              <w:pStyle w:val="Tabletext"/>
            </w:pPr>
            <w:r>
              <w:t>‘</w:t>
            </w:r>
            <w:r w:rsidR="00695999" w:rsidRPr="008F15D7">
              <w:t>ON switching level is set</w:t>
            </w:r>
            <w:r>
              <w:t>’</w:t>
            </w:r>
          </w:p>
          <w:p w14:paraId="4AA8DEF9" w14:textId="4377BF32" w:rsidR="00695999" w:rsidRPr="008F15D7" w:rsidRDefault="00E96657" w:rsidP="00695999">
            <w:pPr>
              <w:pStyle w:val="Tabletext"/>
            </w:pPr>
            <w:r>
              <w:t>‘</w:t>
            </w:r>
            <w:r w:rsidR="00695999" w:rsidRPr="008F15D7">
              <w:t>as supplied by lantern manufacturer</w:t>
            </w:r>
            <w:r>
              <w:t>’</w:t>
            </w:r>
          </w:p>
          <w:p w14:paraId="6B42ECF2" w14:textId="1D69E4F2" w:rsidR="00695999" w:rsidRDefault="00E96657" w:rsidP="00695999">
            <w:pPr>
              <w:pStyle w:val="Tabletext"/>
            </w:pPr>
            <w:r>
              <w:t>‘</w:t>
            </w:r>
            <w:r w:rsidR="00695999" w:rsidRPr="008F15D7">
              <w:t>We depend upon lantern suppliers standard for their equipment and is normally one hour before dark and one hour after dawn</w:t>
            </w:r>
            <w:r>
              <w:t>’</w:t>
            </w:r>
          </w:p>
        </w:tc>
      </w:tr>
      <w:tr w:rsidR="00695999" w14:paraId="4B3DBD77" w14:textId="77777777" w:rsidTr="00695999">
        <w:trPr>
          <w:cantSplit/>
        </w:trPr>
        <w:tc>
          <w:tcPr>
            <w:tcW w:w="797" w:type="dxa"/>
          </w:tcPr>
          <w:p w14:paraId="7F88B40F" w14:textId="5957B8CF" w:rsidR="00695999" w:rsidRDefault="00695999" w:rsidP="00695999">
            <w:pPr>
              <w:pStyle w:val="Tabletext"/>
            </w:pPr>
            <w:r w:rsidRPr="008F15D7">
              <w:t>2</w:t>
            </w:r>
          </w:p>
        </w:tc>
        <w:tc>
          <w:tcPr>
            <w:tcW w:w="2895" w:type="dxa"/>
          </w:tcPr>
          <w:p w14:paraId="3A709F62" w14:textId="1559BF0F" w:rsidR="00695999" w:rsidRDefault="00695999" w:rsidP="00695999">
            <w:pPr>
              <w:pStyle w:val="Tabletext"/>
            </w:pPr>
            <w:r w:rsidRPr="008F15D7">
              <w:t>ON switching level (lux)?</w:t>
            </w:r>
          </w:p>
        </w:tc>
        <w:tc>
          <w:tcPr>
            <w:tcW w:w="3417" w:type="dxa"/>
          </w:tcPr>
          <w:p w14:paraId="2F035E78" w14:textId="77777777" w:rsidR="00695999" w:rsidRPr="008F15D7" w:rsidRDefault="00695999" w:rsidP="00695999">
            <w:pPr>
              <w:pStyle w:val="Tabletext"/>
            </w:pPr>
            <w:r w:rsidRPr="008F15D7">
              <w:t>20, 50, 100, 100, 50-100</w:t>
            </w:r>
          </w:p>
          <w:p w14:paraId="0D9F4241" w14:textId="2C0400A5" w:rsidR="00695999" w:rsidRDefault="00E96657" w:rsidP="00695999">
            <w:pPr>
              <w:pStyle w:val="Tabletext"/>
            </w:pPr>
            <w:r>
              <w:t>‘</w:t>
            </w:r>
            <w:r w:rsidR="00695999" w:rsidRPr="008F15D7">
              <w:t>Depends on the sunset. Light switches ON one hour before sunset in the city of Cuxhaven.</w:t>
            </w:r>
            <w:r>
              <w:t>’</w:t>
            </w:r>
          </w:p>
        </w:tc>
        <w:tc>
          <w:tcPr>
            <w:tcW w:w="3086" w:type="dxa"/>
          </w:tcPr>
          <w:p w14:paraId="31BD6E50" w14:textId="0E11247F" w:rsidR="00695999" w:rsidRDefault="00695999" w:rsidP="00695999">
            <w:pPr>
              <w:pStyle w:val="Tabletext"/>
            </w:pPr>
            <w:r w:rsidRPr="008F15D7">
              <w:t>15,  20, 50-00, 100, 100, 100, 200</w:t>
            </w:r>
          </w:p>
        </w:tc>
      </w:tr>
      <w:tr w:rsidR="00695999" w14:paraId="11C47423" w14:textId="77777777" w:rsidTr="00695999">
        <w:trPr>
          <w:cantSplit/>
        </w:trPr>
        <w:tc>
          <w:tcPr>
            <w:tcW w:w="797" w:type="dxa"/>
          </w:tcPr>
          <w:p w14:paraId="1A9A663C" w14:textId="42B1C858" w:rsidR="00695999" w:rsidRDefault="00695999" w:rsidP="00695999">
            <w:pPr>
              <w:pStyle w:val="Tabletext"/>
            </w:pPr>
            <w:r w:rsidRPr="008F15D7">
              <w:t>3</w:t>
            </w:r>
          </w:p>
        </w:tc>
        <w:tc>
          <w:tcPr>
            <w:tcW w:w="2895" w:type="dxa"/>
          </w:tcPr>
          <w:p w14:paraId="3050C3C5" w14:textId="395FB841" w:rsidR="00695999" w:rsidRDefault="00695999" w:rsidP="00695999">
            <w:pPr>
              <w:pStyle w:val="Tabletext"/>
            </w:pPr>
            <w:r w:rsidRPr="008F15D7">
              <w:t>OFF switching level (lux)?</w:t>
            </w:r>
          </w:p>
        </w:tc>
        <w:tc>
          <w:tcPr>
            <w:tcW w:w="3417" w:type="dxa"/>
          </w:tcPr>
          <w:p w14:paraId="282C58C0" w14:textId="77777777" w:rsidR="00695999" w:rsidRPr="008F15D7" w:rsidRDefault="00695999" w:rsidP="00695999">
            <w:pPr>
              <w:pStyle w:val="Tabletext"/>
            </w:pPr>
            <w:r w:rsidRPr="008F15D7">
              <w:t>40, 100, close to 100, 150, 200</w:t>
            </w:r>
          </w:p>
          <w:p w14:paraId="25732A58" w14:textId="74853EE4" w:rsidR="00695999" w:rsidRDefault="00E96657" w:rsidP="00695999">
            <w:pPr>
              <w:pStyle w:val="Tabletext"/>
            </w:pPr>
            <w:r>
              <w:t>‘</w:t>
            </w:r>
            <w:r w:rsidR="00695999" w:rsidRPr="008F15D7">
              <w:t>Depends on the sunset. Light switches ON one hour before sunset in the city of Cuxhaven.</w:t>
            </w:r>
            <w:r>
              <w:t>’</w:t>
            </w:r>
          </w:p>
        </w:tc>
        <w:tc>
          <w:tcPr>
            <w:tcW w:w="3086" w:type="dxa"/>
          </w:tcPr>
          <w:p w14:paraId="4E2C3A46" w14:textId="39385123" w:rsidR="00695999" w:rsidRDefault="00695999" w:rsidP="000E3FE4">
            <w:pPr>
              <w:pStyle w:val="Tabletext"/>
            </w:pPr>
            <w:r w:rsidRPr="008F15D7">
              <w:t>40, 60, 100, 100-150, 150, 200, 200</w:t>
            </w:r>
          </w:p>
        </w:tc>
      </w:tr>
      <w:tr w:rsidR="00695999" w14:paraId="0F0EB9DE" w14:textId="77777777" w:rsidTr="00695999">
        <w:trPr>
          <w:cantSplit/>
        </w:trPr>
        <w:tc>
          <w:tcPr>
            <w:tcW w:w="797" w:type="dxa"/>
          </w:tcPr>
          <w:p w14:paraId="64DA53E2" w14:textId="3B671B6E" w:rsidR="00695999" w:rsidRDefault="00695999" w:rsidP="00695999">
            <w:pPr>
              <w:pStyle w:val="Tabletext"/>
            </w:pPr>
            <w:r w:rsidRPr="008F15D7">
              <w:t>4</w:t>
            </w:r>
          </w:p>
        </w:tc>
        <w:tc>
          <w:tcPr>
            <w:tcW w:w="2895" w:type="dxa"/>
          </w:tcPr>
          <w:p w14:paraId="26D0E337" w14:textId="7D940F98" w:rsidR="00695999" w:rsidRDefault="00695999" w:rsidP="00695999">
            <w:pPr>
              <w:pStyle w:val="Tabletext"/>
            </w:pPr>
            <w:r w:rsidRPr="008F15D7">
              <w:t>Acceptable tolerance levels?</w:t>
            </w:r>
          </w:p>
        </w:tc>
        <w:tc>
          <w:tcPr>
            <w:tcW w:w="3417" w:type="dxa"/>
          </w:tcPr>
          <w:p w14:paraId="342722BF" w14:textId="77777777" w:rsidR="00695999" w:rsidRPr="008F15D7" w:rsidRDefault="00695999" w:rsidP="00695999">
            <w:pPr>
              <w:pStyle w:val="Tabletext"/>
            </w:pPr>
            <w:r w:rsidRPr="008F15D7">
              <w:t>+30 and -0,</w:t>
            </w:r>
          </w:p>
          <w:p w14:paraId="5C6CBBD9" w14:textId="77777777" w:rsidR="00695999" w:rsidRPr="008F15D7" w:rsidRDefault="00695999" w:rsidP="00695999">
            <w:pPr>
              <w:pStyle w:val="Tabletext"/>
            </w:pPr>
            <w:r w:rsidRPr="008F15D7">
              <w:t>ON 10-40 and OFF 10-60,</w:t>
            </w:r>
          </w:p>
          <w:p w14:paraId="526F5217" w14:textId="77777777" w:rsidR="00695999" w:rsidRPr="008F15D7" w:rsidRDefault="00695999" w:rsidP="00695999">
            <w:pPr>
              <w:pStyle w:val="Tabletext"/>
            </w:pPr>
            <w:r w:rsidRPr="008F15D7">
              <w:t>Varies from 70-350</w:t>
            </w:r>
          </w:p>
          <w:p w14:paraId="36A96DDA" w14:textId="6FF9D583" w:rsidR="00695999" w:rsidRDefault="00E96657" w:rsidP="00695999">
            <w:pPr>
              <w:pStyle w:val="Tabletext"/>
            </w:pPr>
            <w:r>
              <w:t>‘</w:t>
            </w:r>
            <w:r w:rsidR="00695999" w:rsidRPr="008F15D7">
              <w:t>Switching levels are field adjusted according to amount of trees and other obstructions around AtoN to have AtoN switch on and off times approximately equal between AtoN’s. Adjustment is especially important and difficult on leading lines because lights should switch on and off simultaneously.</w:t>
            </w:r>
            <w:r>
              <w:t>’</w:t>
            </w:r>
          </w:p>
        </w:tc>
        <w:tc>
          <w:tcPr>
            <w:tcW w:w="3086" w:type="dxa"/>
          </w:tcPr>
          <w:p w14:paraId="751EEC78" w14:textId="77777777" w:rsidR="00695999" w:rsidRPr="008F15D7" w:rsidRDefault="00695999" w:rsidP="00695999">
            <w:pPr>
              <w:pStyle w:val="Tabletext"/>
            </w:pPr>
            <w:r w:rsidRPr="008F15D7">
              <w:t>±20</w:t>
            </w:r>
          </w:p>
          <w:p w14:paraId="3E629BEC" w14:textId="77777777" w:rsidR="00695999" w:rsidRPr="008F15D7" w:rsidRDefault="00695999" w:rsidP="00695999">
            <w:pPr>
              <w:pStyle w:val="Tabletext"/>
            </w:pPr>
            <w:r w:rsidRPr="008F15D7">
              <w:t>10%</w:t>
            </w:r>
          </w:p>
          <w:p w14:paraId="68048EF7" w14:textId="77777777" w:rsidR="00695999" w:rsidRPr="008F15D7" w:rsidRDefault="00695999" w:rsidP="00695999">
            <w:pPr>
              <w:pStyle w:val="Tabletext"/>
            </w:pPr>
            <w:r w:rsidRPr="008F15D7">
              <w:t>ON 10-40 and OFF 10-60</w:t>
            </w:r>
          </w:p>
          <w:p w14:paraId="11ED7898" w14:textId="77777777" w:rsidR="00695999" w:rsidRPr="008F15D7" w:rsidRDefault="00695999" w:rsidP="00695999">
            <w:pPr>
              <w:pStyle w:val="Tabletext"/>
            </w:pPr>
            <w:r w:rsidRPr="008F15D7">
              <w:t>Varies from 70-350</w:t>
            </w:r>
          </w:p>
          <w:p w14:paraId="1CE818DE" w14:textId="5E38110B" w:rsidR="00695999" w:rsidRDefault="00695999" w:rsidP="00695999">
            <w:pPr>
              <w:pStyle w:val="Tabletext"/>
            </w:pPr>
            <w:r w:rsidRPr="008F15D7">
              <w:t>Not defined</w:t>
            </w:r>
          </w:p>
        </w:tc>
      </w:tr>
      <w:tr w:rsidR="00695999" w14:paraId="30FA7C8B" w14:textId="77777777" w:rsidTr="00695999">
        <w:trPr>
          <w:cantSplit/>
        </w:trPr>
        <w:tc>
          <w:tcPr>
            <w:tcW w:w="797" w:type="dxa"/>
          </w:tcPr>
          <w:p w14:paraId="42FD3C7C" w14:textId="27F2CB2F" w:rsidR="00695999" w:rsidRDefault="00695999" w:rsidP="00695999">
            <w:pPr>
              <w:pStyle w:val="Tabletext"/>
            </w:pPr>
            <w:r w:rsidRPr="008F15D7">
              <w:t>5</w:t>
            </w:r>
          </w:p>
        </w:tc>
        <w:tc>
          <w:tcPr>
            <w:tcW w:w="2895" w:type="dxa"/>
          </w:tcPr>
          <w:p w14:paraId="08063BCA" w14:textId="28698B0A" w:rsidR="00695999" w:rsidRDefault="00695999" w:rsidP="00695999">
            <w:pPr>
              <w:pStyle w:val="Tabletext"/>
            </w:pPr>
            <w:r w:rsidRPr="008F15D7">
              <w:t>Is there a switching time delay?</w:t>
            </w:r>
          </w:p>
        </w:tc>
        <w:tc>
          <w:tcPr>
            <w:tcW w:w="3417" w:type="dxa"/>
          </w:tcPr>
          <w:p w14:paraId="7407C49D" w14:textId="77777777" w:rsidR="00695999" w:rsidRPr="008F15D7" w:rsidRDefault="00695999" w:rsidP="00695999">
            <w:pPr>
              <w:pStyle w:val="Tabletext"/>
            </w:pPr>
            <w:r w:rsidRPr="008F15D7">
              <w:t>NO = 2</w:t>
            </w:r>
          </w:p>
          <w:p w14:paraId="72306695" w14:textId="690EADE6" w:rsidR="00695999" w:rsidRDefault="00695999" w:rsidP="00695999">
            <w:pPr>
              <w:pStyle w:val="Tabletext"/>
            </w:pPr>
            <w:r w:rsidRPr="008F15D7">
              <w:t>YES = 4</w:t>
            </w:r>
          </w:p>
        </w:tc>
        <w:tc>
          <w:tcPr>
            <w:tcW w:w="3086" w:type="dxa"/>
          </w:tcPr>
          <w:p w14:paraId="73323BED" w14:textId="77777777" w:rsidR="00695999" w:rsidRPr="008F15D7" w:rsidRDefault="00695999" w:rsidP="00695999">
            <w:pPr>
              <w:pStyle w:val="Tabletext"/>
            </w:pPr>
            <w:r w:rsidRPr="008F15D7">
              <w:t>NO = 2</w:t>
            </w:r>
          </w:p>
          <w:p w14:paraId="45DC56CB" w14:textId="6931D819" w:rsidR="00695999" w:rsidRDefault="00695999" w:rsidP="00695999">
            <w:pPr>
              <w:pStyle w:val="Tabletext"/>
            </w:pPr>
            <w:r w:rsidRPr="008F15D7">
              <w:t>YES = 6</w:t>
            </w:r>
          </w:p>
        </w:tc>
      </w:tr>
      <w:tr w:rsidR="00695999" w14:paraId="1E515DAB" w14:textId="77777777" w:rsidTr="00695999">
        <w:trPr>
          <w:cantSplit/>
        </w:trPr>
        <w:tc>
          <w:tcPr>
            <w:tcW w:w="797" w:type="dxa"/>
          </w:tcPr>
          <w:p w14:paraId="1488AF53" w14:textId="383C3197" w:rsidR="00695999" w:rsidRDefault="00695999" w:rsidP="00695999">
            <w:pPr>
              <w:pStyle w:val="Tabletext"/>
            </w:pPr>
            <w:r w:rsidRPr="008F15D7">
              <w:t>6.1</w:t>
            </w:r>
          </w:p>
        </w:tc>
        <w:tc>
          <w:tcPr>
            <w:tcW w:w="2895" w:type="dxa"/>
          </w:tcPr>
          <w:p w14:paraId="5ABAB9EC" w14:textId="78474704" w:rsidR="00695999" w:rsidRDefault="00695999" w:rsidP="00695999">
            <w:pPr>
              <w:pStyle w:val="Tabletext"/>
            </w:pPr>
            <w:r w:rsidRPr="008F15D7">
              <w:t>Switching delay time?</w:t>
            </w:r>
          </w:p>
        </w:tc>
        <w:tc>
          <w:tcPr>
            <w:tcW w:w="3417" w:type="dxa"/>
          </w:tcPr>
          <w:p w14:paraId="487B8A78" w14:textId="617C6A80" w:rsidR="00695999" w:rsidRDefault="00695999" w:rsidP="00695999">
            <w:pPr>
              <w:pStyle w:val="Tabletext"/>
            </w:pPr>
            <w:r w:rsidRPr="008F15D7">
              <w:t>60, 15-60, 15-240, 600 seconds</w:t>
            </w:r>
          </w:p>
        </w:tc>
        <w:tc>
          <w:tcPr>
            <w:tcW w:w="3086" w:type="dxa"/>
          </w:tcPr>
          <w:p w14:paraId="467C0179" w14:textId="0BAE3DB3" w:rsidR="00695999" w:rsidRDefault="00695999" w:rsidP="000E3FE4">
            <w:pPr>
              <w:pStyle w:val="Tabletext"/>
            </w:pPr>
            <w:r w:rsidRPr="008F15D7">
              <w:t>15-60, 15-240, 30, 60, 60, 600 seconds</w:t>
            </w:r>
          </w:p>
        </w:tc>
      </w:tr>
      <w:tr w:rsidR="00695999" w14:paraId="2F5B2E48" w14:textId="77777777" w:rsidTr="00695999">
        <w:trPr>
          <w:cantSplit/>
        </w:trPr>
        <w:tc>
          <w:tcPr>
            <w:tcW w:w="797" w:type="dxa"/>
          </w:tcPr>
          <w:p w14:paraId="1EA89968" w14:textId="319EC020" w:rsidR="00695999" w:rsidRDefault="00695999" w:rsidP="00695999">
            <w:pPr>
              <w:pStyle w:val="Tabletext"/>
            </w:pPr>
            <w:r w:rsidRPr="008F15D7">
              <w:t>6.2</w:t>
            </w:r>
          </w:p>
        </w:tc>
        <w:tc>
          <w:tcPr>
            <w:tcW w:w="2895" w:type="dxa"/>
          </w:tcPr>
          <w:p w14:paraId="4511EE4B" w14:textId="323D4C97" w:rsidR="00695999" w:rsidRDefault="00695999" w:rsidP="00695999">
            <w:pPr>
              <w:pStyle w:val="Tabletext"/>
            </w:pPr>
            <w:r w:rsidRPr="008F15D7">
              <w:t>Can the switching level be adjusted?</w:t>
            </w:r>
          </w:p>
        </w:tc>
        <w:tc>
          <w:tcPr>
            <w:tcW w:w="3417" w:type="dxa"/>
          </w:tcPr>
          <w:p w14:paraId="74B002D6" w14:textId="77777777" w:rsidR="00695999" w:rsidRPr="008F15D7" w:rsidRDefault="00695999" w:rsidP="00695999">
            <w:pPr>
              <w:pStyle w:val="Tabletext"/>
            </w:pPr>
            <w:r w:rsidRPr="008F15D7">
              <w:t>NO = 2</w:t>
            </w:r>
          </w:p>
          <w:p w14:paraId="5BEF7FF9" w14:textId="1F69BE9C" w:rsidR="00695999" w:rsidRDefault="00695999" w:rsidP="00695999">
            <w:pPr>
              <w:pStyle w:val="Tabletext"/>
            </w:pPr>
            <w:r w:rsidRPr="008F15D7">
              <w:t>YES = 4</w:t>
            </w:r>
          </w:p>
        </w:tc>
        <w:tc>
          <w:tcPr>
            <w:tcW w:w="3086" w:type="dxa"/>
          </w:tcPr>
          <w:p w14:paraId="36C22BAF" w14:textId="77777777" w:rsidR="00695999" w:rsidRPr="008F15D7" w:rsidRDefault="00695999" w:rsidP="00695999">
            <w:pPr>
              <w:pStyle w:val="Tabletext"/>
            </w:pPr>
            <w:r w:rsidRPr="008F15D7">
              <w:t>NO = 1</w:t>
            </w:r>
          </w:p>
          <w:p w14:paraId="52129737" w14:textId="77777777" w:rsidR="00695999" w:rsidRPr="008F15D7" w:rsidRDefault="00695999" w:rsidP="00695999">
            <w:pPr>
              <w:pStyle w:val="Tabletext"/>
            </w:pPr>
            <w:r w:rsidRPr="008F15D7">
              <w:t>YES = 5</w:t>
            </w:r>
          </w:p>
          <w:p w14:paraId="0E0D4D4D" w14:textId="4AFD5223" w:rsidR="00695999" w:rsidRDefault="00E96657" w:rsidP="00695999">
            <w:pPr>
              <w:pStyle w:val="Tabletext"/>
            </w:pPr>
            <w:r>
              <w:t>‘</w:t>
            </w:r>
            <w:r w:rsidR="00695999" w:rsidRPr="008F15D7">
              <w:t>Only in some lanterns</w:t>
            </w:r>
            <w:r>
              <w:t>’</w:t>
            </w:r>
          </w:p>
        </w:tc>
      </w:tr>
      <w:tr w:rsidR="00695999" w14:paraId="126954AC" w14:textId="77777777" w:rsidTr="00695999">
        <w:trPr>
          <w:cantSplit/>
        </w:trPr>
        <w:tc>
          <w:tcPr>
            <w:tcW w:w="797" w:type="dxa"/>
          </w:tcPr>
          <w:p w14:paraId="580B598B" w14:textId="6578BDCA" w:rsidR="00695999" w:rsidRDefault="00695999" w:rsidP="00695999">
            <w:pPr>
              <w:pStyle w:val="Tabletext"/>
            </w:pPr>
            <w:r w:rsidRPr="008F15D7">
              <w:t>7</w:t>
            </w:r>
          </w:p>
        </w:tc>
        <w:tc>
          <w:tcPr>
            <w:tcW w:w="2895" w:type="dxa"/>
          </w:tcPr>
          <w:p w14:paraId="46771E16" w14:textId="6415CE10" w:rsidR="00695999" w:rsidRDefault="00695999" w:rsidP="00695999">
            <w:pPr>
              <w:pStyle w:val="Tabletext"/>
            </w:pPr>
            <w:r w:rsidRPr="008F15D7">
              <w:t>What is the adjustment range of switching level</w:t>
            </w:r>
          </w:p>
        </w:tc>
        <w:tc>
          <w:tcPr>
            <w:tcW w:w="3417" w:type="dxa"/>
          </w:tcPr>
          <w:p w14:paraId="338F3A4B" w14:textId="77777777" w:rsidR="00695999" w:rsidRPr="008F15D7" w:rsidRDefault="00695999" w:rsidP="00695999">
            <w:pPr>
              <w:pStyle w:val="Tabletext"/>
            </w:pPr>
            <w:r w:rsidRPr="008F15D7">
              <w:t>2 lux</w:t>
            </w:r>
          </w:p>
          <w:p w14:paraId="18BC1A1A" w14:textId="77777777" w:rsidR="00695999" w:rsidRPr="008F15D7" w:rsidRDefault="00695999" w:rsidP="00695999">
            <w:pPr>
              <w:pStyle w:val="Tabletext"/>
            </w:pPr>
            <w:r w:rsidRPr="008F15D7">
              <w:t>10-1000 lux</w:t>
            </w:r>
          </w:p>
          <w:p w14:paraId="62C9FDBE" w14:textId="03421C89" w:rsidR="00695999" w:rsidRDefault="00695999" w:rsidP="00695999">
            <w:pPr>
              <w:pStyle w:val="Tabletext"/>
            </w:pPr>
            <w:r w:rsidRPr="008F15D7">
              <w:t>±50%</w:t>
            </w:r>
          </w:p>
        </w:tc>
        <w:tc>
          <w:tcPr>
            <w:tcW w:w="3086" w:type="dxa"/>
          </w:tcPr>
          <w:p w14:paraId="1A4D5304" w14:textId="77777777" w:rsidR="00695999" w:rsidRPr="008F15D7" w:rsidRDefault="00695999" w:rsidP="00695999">
            <w:pPr>
              <w:pStyle w:val="Tabletext"/>
            </w:pPr>
            <w:r w:rsidRPr="008F15D7">
              <w:t>2 lux</w:t>
            </w:r>
          </w:p>
          <w:p w14:paraId="2376907B" w14:textId="77777777" w:rsidR="00695999" w:rsidRPr="008F15D7" w:rsidRDefault="00695999" w:rsidP="00695999">
            <w:pPr>
              <w:pStyle w:val="Tabletext"/>
            </w:pPr>
            <w:r w:rsidRPr="008F15D7">
              <w:t>15-60 lux, 10-1000 lux</w:t>
            </w:r>
          </w:p>
          <w:p w14:paraId="7A18545C" w14:textId="169188DE" w:rsidR="00695999" w:rsidRDefault="00695999" w:rsidP="00695999">
            <w:pPr>
              <w:pStyle w:val="Tabletext"/>
            </w:pPr>
            <w:r w:rsidRPr="008F15D7">
              <w:t>±50%</w:t>
            </w:r>
          </w:p>
        </w:tc>
      </w:tr>
      <w:tr w:rsidR="00695999" w14:paraId="3CC7BAB4" w14:textId="77777777" w:rsidTr="00695999">
        <w:trPr>
          <w:cantSplit/>
        </w:trPr>
        <w:tc>
          <w:tcPr>
            <w:tcW w:w="797" w:type="dxa"/>
          </w:tcPr>
          <w:p w14:paraId="6DE1F8B6" w14:textId="683C5961" w:rsidR="00695999" w:rsidRDefault="00695999" w:rsidP="00695999">
            <w:pPr>
              <w:pStyle w:val="Tabletext"/>
            </w:pPr>
            <w:r w:rsidRPr="008F15D7">
              <w:lastRenderedPageBreak/>
              <w:t>8</w:t>
            </w:r>
          </w:p>
        </w:tc>
        <w:tc>
          <w:tcPr>
            <w:tcW w:w="2895" w:type="dxa"/>
          </w:tcPr>
          <w:p w14:paraId="110F6118" w14:textId="6E3DC8EF" w:rsidR="00695999" w:rsidRDefault="00695999" w:rsidP="00695999">
            <w:pPr>
              <w:pStyle w:val="Tabletext"/>
            </w:pPr>
            <w:r w:rsidRPr="008F15D7">
              <w:t>Can the switching level adjustment be factory or field set?</w:t>
            </w:r>
          </w:p>
        </w:tc>
        <w:tc>
          <w:tcPr>
            <w:tcW w:w="3417" w:type="dxa"/>
          </w:tcPr>
          <w:p w14:paraId="53526BD7" w14:textId="606739D9" w:rsidR="00695999" w:rsidRPr="008F15D7" w:rsidRDefault="00695999" w:rsidP="00695999">
            <w:pPr>
              <w:pStyle w:val="Tabletext"/>
            </w:pPr>
            <w:r w:rsidRPr="008F15D7">
              <w:t>YES = 2</w:t>
            </w:r>
            <w:r w:rsidRPr="008F15D7">
              <w:br/>
            </w:r>
            <w:r w:rsidR="00E96657">
              <w:t>‘</w:t>
            </w:r>
            <w:r w:rsidRPr="008F15D7">
              <w:t>Factory and field</w:t>
            </w:r>
            <w:r w:rsidR="00E96657">
              <w:t>’</w:t>
            </w:r>
          </w:p>
          <w:p w14:paraId="1BFFEA0E" w14:textId="0C8DE26D" w:rsidR="00695999" w:rsidRPr="008F15D7" w:rsidRDefault="00E96657" w:rsidP="00695999">
            <w:pPr>
              <w:pStyle w:val="Tabletext"/>
            </w:pPr>
            <w:r>
              <w:t>‘</w:t>
            </w:r>
            <w:r w:rsidR="00695999" w:rsidRPr="008F15D7">
              <w:t>Field set</w:t>
            </w:r>
            <w:r>
              <w:t>’</w:t>
            </w:r>
          </w:p>
          <w:p w14:paraId="160C9CAE" w14:textId="743BBAE5" w:rsidR="00695999" w:rsidRDefault="00E96657" w:rsidP="00695999">
            <w:pPr>
              <w:pStyle w:val="Tabletext"/>
            </w:pPr>
            <w:r>
              <w:t>‘</w:t>
            </w:r>
            <w:r w:rsidR="00695999" w:rsidRPr="008F15D7">
              <w:t>Factory setting is usually 100 lux</w:t>
            </w:r>
            <w:r>
              <w:t>’</w:t>
            </w:r>
          </w:p>
        </w:tc>
        <w:tc>
          <w:tcPr>
            <w:tcW w:w="3086" w:type="dxa"/>
          </w:tcPr>
          <w:p w14:paraId="23EB56F1" w14:textId="77777777" w:rsidR="00695999" w:rsidRPr="008F15D7" w:rsidRDefault="00695999" w:rsidP="00695999">
            <w:pPr>
              <w:pStyle w:val="Tabletext"/>
            </w:pPr>
            <w:r w:rsidRPr="008F15D7">
              <w:t>YES = 2</w:t>
            </w:r>
          </w:p>
          <w:p w14:paraId="16732DAD" w14:textId="2097D758" w:rsidR="00695999" w:rsidRPr="008F15D7" w:rsidRDefault="00E96657" w:rsidP="00695999">
            <w:pPr>
              <w:pStyle w:val="Tabletext"/>
            </w:pPr>
            <w:r>
              <w:t>‘</w:t>
            </w:r>
            <w:r w:rsidR="00695999" w:rsidRPr="008F15D7">
              <w:t>Factory and field</w:t>
            </w:r>
            <w:r>
              <w:t>’</w:t>
            </w:r>
          </w:p>
          <w:p w14:paraId="5BABFC52" w14:textId="6609FE47" w:rsidR="00695999" w:rsidRPr="008F15D7" w:rsidRDefault="00E96657" w:rsidP="00695999">
            <w:pPr>
              <w:pStyle w:val="Tabletext"/>
            </w:pPr>
            <w:r>
              <w:t>‘</w:t>
            </w:r>
            <w:r w:rsidR="00695999" w:rsidRPr="008F15D7">
              <w:t>Field set</w:t>
            </w:r>
            <w:r>
              <w:t>’</w:t>
            </w:r>
            <w:r w:rsidR="00695999" w:rsidRPr="008F15D7">
              <w:t xml:space="preserve">, </w:t>
            </w:r>
            <w:r>
              <w:t>‘</w:t>
            </w:r>
            <w:r w:rsidR="00695999" w:rsidRPr="008F15D7">
              <w:t>Field</w:t>
            </w:r>
            <w:r>
              <w:t>’</w:t>
            </w:r>
          </w:p>
          <w:p w14:paraId="6FFBB1A6" w14:textId="216C1777" w:rsidR="00695999" w:rsidRPr="008F15D7" w:rsidRDefault="00E96657" w:rsidP="00695999">
            <w:pPr>
              <w:pStyle w:val="Tabletext"/>
            </w:pPr>
            <w:r>
              <w:t>‘</w:t>
            </w:r>
            <w:r w:rsidR="00695999" w:rsidRPr="008F15D7">
              <w:t>Factory setting is usually 100 lux</w:t>
            </w:r>
            <w:r>
              <w:t>’</w:t>
            </w:r>
          </w:p>
          <w:p w14:paraId="7CE37335" w14:textId="1DEC9F14" w:rsidR="00695999" w:rsidRDefault="00E96657" w:rsidP="00695999">
            <w:pPr>
              <w:pStyle w:val="Tabletext"/>
            </w:pPr>
            <w:r>
              <w:t>‘</w:t>
            </w:r>
            <w:r w:rsidR="00695999" w:rsidRPr="008F15D7">
              <w:t>Only factory/workshop set</w:t>
            </w:r>
            <w:r>
              <w:t>’</w:t>
            </w:r>
          </w:p>
        </w:tc>
      </w:tr>
      <w:tr w:rsidR="00695999" w14:paraId="73776DA6" w14:textId="77777777" w:rsidTr="00695999">
        <w:trPr>
          <w:cantSplit/>
        </w:trPr>
        <w:tc>
          <w:tcPr>
            <w:tcW w:w="797" w:type="dxa"/>
          </w:tcPr>
          <w:p w14:paraId="64010C82" w14:textId="62A77A68" w:rsidR="00695999" w:rsidRDefault="00695999" w:rsidP="00695999">
            <w:pPr>
              <w:pStyle w:val="Tabletext"/>
            </w:pPr>
            <w:r w:rsidRPr="008F15D7">
              <w:t>9</w:t>
            </w:r>
          </w:p>
        </w:tc>
        <w:tc>
          <w:tcPr>
            <w:tcW w:w="2895" w:type="dxa"/>
          </w:tcPr>
          <w:p w14:paraId="1749C48D" w14:textId="4E0FC717" w:rsidR="00695999" w:rsidRDefault="00695999" w:rsidP="00695999">
            <w:pPr>
              <w:pStyle w:val="Tabletext"/>
            </w:pPr>
            <w:r w:rsidRPr="008F15D7">
              <w:t>What type of light switching sensor is used?</w:t>
            </w:r>
          </w:p>
        </w:tc>
        <w:tc>
          <w:tcPr>
            <w:tcW w:w="3417" w:type="dxa"/>
          </w:tcPr>
          <w:p w14:paraId="4E5598FE" w14:textId="77777777" w:rsidR="00695999" w:rsidRPr="008F15D7" w:rsidRDefault="00695999" w:rsidP="00695999">
            <w:pPr>
              <w:pStyle w:val="Tabletext"/>
            </w:pPr>
            <w:r w:rsidRPr="008F15D7">
              <w:t>LDR = 3</w:t>
            </w:r>
          </w:p>
          <w:p w14:paraId="44DB27BB" w14:textId="1F0BCBCC" w:rsidR="00695999" w:rsidRPr="008F15D7" w:rsidRDefault="00E96657" w:rsidP="00695999">
            <w:pPr>
              <w:pStyle w:val="Tabletext"/>
            </w:pPr>
            <w:r>
              <w:t>‘</w:t>
            </w:r>
            <w:r w:rsidR="00695999" w:rsidRPr="008F15D7">
              <w:t>Cadmium Sulphate Photocell</w:t>
            </w:r>
            <w:r>
              <w:t>’</w:t>
            </w:r>
          </w:p>
          <w:p w14:paraId="26901A82" w14:textId="4611AD89" w:rsidR="00695999" w:rsidRPr="008F15D7" w:rsidRDefault="00E96657" w:rsidP="00695999">
            <w:pPr>
              <w:pStyle w:val="Tabletext"/>
            </w:pPr>
            <w:r>
              <w:t>‘</w:t>
            </w:r>
            <w:r w:rsidR="00695999" w:rsidRPr="008F15D7">
              <w:t>Photodiode</w:t>
            </w:r>
            <w:r>
              <w:t>’</w:t>
            </w:r>
          </w:p>
          <w:p w14:paraId="0406093A" w14:textId="22C6B88A" w:rsidR="00695999" w:rsidRDefault="00E96657" w:rsidP="00695999">
            <w:pPr>
              <w:pStyle w:val="Tabletext"/>
            </w:pPr>
            <w:r>
              <w:t>‘</w:t>
            </w:r>
            <w:r w:rsidR="00695999" w:rsidRPr="008F15D7">
              <w:t>Photoconductive cell</w:t>
            </w:r>
            <w:r>
              <w:t>’</w:t>
            </w:r>
          </w:p>
        </w:tc>
        <w:tc>
          <w:tcPr>
            <w:tcW w:w="3086" w:type="dxa"/>
          </w:tcPr>
          <w:p w14:paraId="525E0D60" w14:textId="77777777" w:rsidR="00695999" w:rsidRPr="008F15D7" w:rsidRDefault="00695999" w:rsidP="00695999">
            <w:pPr>
              <w:pStyle w:val="Tabletext"/>
            </w:pPr>
            <w:r w:rsidRPr="008F15D7">
              <w:t>LDR = 3</w:t>
            </w:r>
          </w:p>
          <w:p w14:paraId="7D33EC0C" w14:textId="106F1B48" w:rsidR="00695999" w:rsidRPr="008F15D7" w:rsidRDefault="00E96657" w:rsidP="00695999">
            <w:pPr>
              <w:pStyle w:val="Tabletext"/>
            </w:pPr>
            <w:r>
              <w:t>‘</w:t>
            </w:r>
            <w:r w:rsidR="00695999" w:rsidRPr="008F15D7">
              <w:t>Cad</w:t>
            </w:r>
            <w:ins w:id="115" w:author="Aivar" w:date="2016-04-13T12:50:00Z">
              <w:r w:rsidR="00695999">
                <w:t>m</w:t>
              </w:r>
            </w:ins>
            <w:r w:rsidR="00695999" w:rsidRPr="008F15D7">
              <w:t>ium Sulphate Photocell</w:t>
            </w:r>
            <w:r>
              <w:t>’</w:t>
            </w:r>
          </w:p>
          <w:p w14:paraId="4BF37B4D" w14:textId="77168863" w:rsidR="00695999" w:rsidRPr="008F15D7" w:rsidRDefault="00E96657" w:rsidP="00695999">
            <w:pPr>
              <w:pStyle w:val="Tabletext"/>
            </w:pPr>
            <w:r>
              <w:t>‘</w:t>
            </w:r>
            <w:r w:rsidR="00695999" w:rsidRPr="008F15D7">
              <w:t>Photodiode</w:t>
            </w:r>
            <w:r>
              <w:t>’</w:t>
            </w:r>
            <w:r w:rsidR="00695999" w:rsidRPr="008F15D7">
              <w:t xml:space="preserve">, </w:t>
            </w:r>
            <w:r>
              <w:t>‘</w:t>
            </w:r>
            <w:r w:rsidR="00695999" w:rsidRPr="008F15D7">
              <w:t>Photoconductive cell</w:t>
            </w:r>
            <w:r>
              <w:t>’</w:t>
            </w:r>
          </w:p>
          <w:p w14:paraId="769CABCA" w14:textId="3237BBEB" w:rsidR="00695999" w:rsidRDefault="00E96657" w:rsidP="00695999">
            <w:pPr>
              <w:pStyle w:val="Tabletext"/>
            </w:pPr>
            <w:r>
              <w:t>‘</w:t>
            </w:r>
            <w:r w:rsidR="00695999" w:rsidRPr="008F15D7">
              <w:t>Phototransistor BP 103/4</w:t>
            </w:r>
          </w:p>
        </w:tc>
      </w:tr>
      <w:tr w:rsidR="00695999" w14:paraId="20582BC2" w14:textId="77777777" w:rsidTr="00695999">
        <w:trPr>
          <w:cantSplit/>
        </w:trPr>
        <w:tc>
          <w:tcPr>
            <w:tcW w:w="797" w:type="dxa"/>
          </w:tcPr>
          <w:p w14:paraId="47B67084" w14:textId="6AC6EF7C" w:rsidR="00695999" w:rsidRDefault="00695999" w:rsidP="00695999">
            <w:pPr>
              <w:pStyle w:val="Tabletext"/>
            </w:pPr>
            <w:r w:rsidRPr="008F15D7">
              <w:t>10</w:t>
            </w:r>
          </w:p>
        </w:tc>
        <w:tc>
          <w:tcPr>
            <w:tcW w:w="2895" w:type="dxa"/>
          </w:tcPr>
          <w:p w14:paraId="3D07517E" w14:textId="6CDE500C" w:rsidR="00695999" w:rsidRDefault="00695999" w:rsidP="00695999">
            <w:pPr>
              <w:pStyle w:val="Tabletext"/>
            </w:pPr>
            <w:r w:rsidRPr="008F15D7">
              <w:t>Which direction does the sensor face (vertical, facing the sun or away from the sun)?</w:t>
            </w:r>
          </w:p>
        </w:tc>
        <w:tc>
          <w:tcPr>
            <w:tcW w:w="3417" w:type="dxa"/>
          </w:tcPr>
          <w:p w14:paraId="27B1BAB2" w14:textId="5A85E290" w:rsidR="00695999" w:rsidRPr="008F15D7" w:rsidRDefault="00E96657" w:rsidP="00695999">
            <w:pPr>
              <w:pStyle w:val="Tabletext"/>
            </w:pPr>
            <w:r>
              <w:t>‘</w:t>
            </w:r>
            <w:r w:rsidR="00695999" w:rsidRPr="008F15D7">
              <w:t>Facing North</w:t>
            </w:r>
            <w:r>
              <w:t>’</w:t>
            </w:r>
            <w:r w:rsidR="00695999" w:rsidRPr="008F15D7">
              <w:t xml:space="preserve">, </w:t>
            </w:r>
            <w:r>
              <w:t>‘</w:t>
            </w:r>
            <w:r w:rsidR="00695999" w:rsidRPr="008F15D7">
              <w:t>Vertical facing North</w:t>
            </w:r>
            <w:r>
              <w:t>’</w:t>
            </w:r>
          </w:p>
          <w:p w14:paraId="68540C83" w14:textId="1FCEAF0E" w:rsidR="00695999" w:rsidRPr="008F15D7" w:rsidRDefault="00E96657" w:rsidP="00695999">
            <w:pPr>
              <w:pStyle w:val="Tabletext"/>
            </w:pPr>
            <w:r>
              <w:t>‘</w:t>
            </w:r>
            <w:r w:rsidR="00695999" w:rsidRPr="008F15D7">
              <w:t>Vertical away from the sun</w:t>
            </w:r>
            <w:r>
              <w:t>’</w:t>
            </w:r>
          </w:p>
          <w:p w14:paraId="7B70F339" w14:textId="4A734061" w:rsidR="00695999" w:rsidRPr="008F15D7" w:rsidRDefault="00E96657" w:rsidP="00695999">
            <w:pPr>
              <w:pStyle w:val="Tabletext"/>
            </w:pPr>
            <w:r>
              <w:t>‘</w:t>
            </w:r>
            <w:r w:rsidR="00695999" w:rsidRPr="008F15D7">
              <w:t>Away from the sun</w:t>
            </w:r>
            <w:r>
              <w:t>’</w:t>
            </w:r>
          </w:p>
          <w:p w14:paraId="372FD8A7" w14:textId="5659DF4E" w:rsidR="00695999" w:rsidRPr="008F15D7" w:rsidRDefault="00E96657" w:rsidP="00695999">
            <w:pPr>
              <w:pStyle w:val="Tabletext"/>
            </w:pPr>
            <w:r>
              <w:t>‘</w:t>
            </w:r>
            <w:r w:rsidR="00695999" w:rsidRPr="008F15D7">
              <w:t>To the most open direction and away from the forest</w:t>
            </w:r>
            <w:r>
              <w:t>’</w:t>
            </w:r>
          </w:p>
          <w:p w14:paraId="5CCE2AEF" w14:textId="3B0A0035" w:rsidR="00695999" w:rsidRDefault="00E96657" w:rsidP="00695999">
            <w:pPr>
              <w:pStyle w:val="Tabletext"/>
            </w:pPr>
            <w:r>
              <w:t>‘</w:t>
            </w:r>
            <w:r w:rsidR="00695999" w:rsidRPr="008F15D7">
              <w:t>Fitted in base of a light tube which collects light all around (360 degrees)</w:t>
            </w:r>
            <w:r>
              <w:t>’</w:t>
            </w:r>
          </w:p>
        </w:tc>
        <w:tc>
          <w:tcPr>
            <w:tcW w:w="3086" w:type="dxa"/>
          </w:tcPr>
          <w:p w14:paraId="66F47BD8" w14:textId="7B2D1518" w:rsidR="00695999" w:rsidRPr="008F15D7" w:rsidRDefault="00E96657" w:rsidP="00695999">
            <w:pPr>
              <w:pStyle w:val="Tabletext"/>
            </w:pPr>
            <w:r>
              <w:t>‘</w:t>
            </w:r>
            <w:r w:rsidR="00695999" w:rsidRPr="008F15D7">
              <w:t>Typically horizontal</w:t>
            </w:r>
            <w:r>
              <w:t>’</w:t>
            </w:r>
          </w:p>
          <w:p w14:paraId="6C51FCB2" w14:textId="4F7E697F" w:rsidR="00695999" w:rsidRDefault="00E96657" w:rsidP="00695999">
            <w:pPr>
              <w:pStyle w:val="Tabletext"/>
            </w:pPr>
            <w:r>
              <w:t>‘</w:t>
            </w:r>
            <w:r w:rsidR="00695999" w:rsidRPr="008F15D7">
              <w:t>Vertical, sensor is facing the sun</w:t>
            </w:r>
            <w:r>
              <w:t>’</w:t>
            </w:r>
          </w:p>
        </w:tc>
      </w:tr>
      <w:tr w:rsidR="00695999" w14:paraId="7C54B9AE" w14:textId="77777777" w:rsidTr="00695999">
        <w:trPr>
          <w:cantSplit/>
        </w:trPr>
        <w:tc>
          <w:tcPr>
            <w:tcW w:w="797" w:type="dxa"/>
          </w:tcPr>
          <w:p w14:paraId="719364F3" w14:textId="4D4B7455" w:rsidR="00695999" w:rsidRDefault="00695999" w:rsidP="00695999">
            <w:pPr>
              <w:pStyle w:val="Tabletext"/>
            </w:pPr>
            <w:r w:rsidRPr="008F15D7">
              <w:t>11.1</w:t>
            </w:r>
          </w:p>
        </w:tc>
        <w:tc>
          <w:tcPr>
            <w:tcW w:w="2895" w:type="dxa"/>
          </w:tcPr>
          <w:p w14:paraId="3E94B650" w14:textId="62BAC2A9" w:rsidR="00695999" w:rsidRDefault="00695999" w:rsidP="00695999">
            <w:pPr>
              <w:pStyle w:val="Tabletext"/>
            </w:pPr>
            <w:r w:rsidRPr="008F15D7">
              <w:t>Are switching levels tested against ambient light levels during manufacture?</w:t>
            </w:r>
          </w:p>
        </w:tc>
        <w:tc>
          <w:tcPr>
            <w:tcW w:w="3417" w:type="dxa"/>
          </w:tcPr>
          <w:p w14:paraId="31CAA8CF" w14:textId="77777777" w:rsidR="00695999" w:rsidRPr="008F15D7" w:rsidRDefault="00695999" w:rsidP="00695999">
            <w:pPr>
              <w:pStyle w:val="Tabletext"/>
            </w:pPr>
            <w:r w:rsidRPr="008F15D7">
              <w:t>YES = 2</w:t>
            </w:r>
          </w:p>
          <w:p w14:paraId="6A22F499" w14:textId="22D5B928" w:rsidR="00695999" w:rsidRDefault="00695999" w:rsidP="00695999">
            <w:pPr>
              <w:pStyle w:val="Tabletext"/>
            </w:pPr>
            <w:r w:rsidRPr="008F15D7">
              <w:t>NO = 3</w:t>
            </w:r>
          </w:p>
        </w:tc>
        <w:tc>
          <w:tcPr>
            <w:tcW w:w="3086" w:type="dxa"/>
          </w:tcPr>
          <w:p w14:paraId="08F3D6B1" w14:textId="77777777" w:rsidR="00695999" w:rsidRPr="008F15D7" w:rsidRDefault="00695999" w:rsidP="00695999">
            <w:pPr>
              <w:pStyle w:val="Tabletext"/>
            </w:pPr>
            <w:r w:rsidRPr="008F15D7">
              <w:t>YES = 3</w:t>
            </w:r>
          </w:p>
          <w:p w14:paraId="5A0E941B" w14:textId="0D7FF409" w:rsidR="00695999" w:rsidRDefault="00695999" w:rsidP="00695999">
            <w:pPr>
              <w:pStyle w:val="Tabletext"/>
            </w:pPr>
            <w:r w:rsidRPr="008F15D7">
              <w:t>NO = 2</w:t>
            </w:r>
          </w:p>
        </w:tc>
      </w:tr>
      <w:tr w:rsidR="00695999" w14:paraId="53D1443E" w14:textId="77777777" w:rsidTr="00695999">
        <w:trPr>
          <w:cantSplit/>
        </w:trPr>
        <w:tc>
          <w:tcPr>
            <w:tcW w:w="797" w:type="dxa"/>
          </w:tcPr>
          <w:p w14:paraId="4C3320AC" w14:textId="00C1A56F" w:rsidR="00695999" w:rsidRDefault="00695999" w:rsidP="00695999">
            <w:pPr>
              <w:pStyle w:val="Tabletext"/>
            </w:pPr>
            <w:r w:rsidRPr="008F15D7">
              <w:t>11.2</w:t>
            </w:r>
          </w:p>
        </w:tc>
        <w:tc>
          <w:tcPr>
            <w:tcW w:w="2895" w:type="dxa"/>
          </w:tcPr>
          <w:p w14:paraId="60794BC9" w14:textId="1FF45497" w:rsidR="00695999" w:rsidRDefault="00695999" w:rsidP="00695999">
            <w:pPr>
              <w:pStyle w:val="Tabletext"/>
            </w:pPr>
            <w:r w:rsidRPr="008F15D7">
              <w:t>Are switching levels tested against ambient light during commissioning (user)?</w:t>
            </w:r>
          </w:p>
        </w:tc>
        <w:tc>
          <w:tcPr>
            <w:tcW w:w="3417" w:type="dxa"/>
          </w:tcPr>
          <w:p w14:paraId="7B5DE059" w14:textId="77777777" w:rsidR="00695999" w:rsidRPr="008F15D7" w:rsidRDefault="00695999" w:rsidP="00695999">
            <w:pPr>
              <w:pStyle w:val="Tabletext"/>
            </w:pPr>
            <w:r w:rsidRPr="008F15D7">
              <w:t>YES = 3</w:t>
            </w:r>
          </w:p>
          <w:p w14:paraId="5B74A437" w14:textId="77777777" w:rsidR="00695999" w:rsidRPr="008F15D7" w:rsidRDefault="00695999" w:rsidP="00695999">
            <w:pPr>
              <w:pStyle w:val="Tabletext"/>
            </w:pPr>
            <w:r w:rsidRPr="008F15D7">
              <w:t>NO = 2</w:t>
            </w:r>
          </w:p>
          <w:p w14:paraId="285D4E0A" w14:textId="6DB3E325" w:rsidR="00695999" w:rsidRDefault="00E96657" w:rsidP="00695999">
            <w:pPr>
              <w:pStyle w:val="Tabletext"/>
            </w:pPr>
            <w:r>
              <w:t>‘</w:t>
            </w:r>
            <w:r w:rsidR="00695999" w:rsidRPr="008F15D7">
              <w:t>On and Off times are monitored after commissioning</w:t>
            </w:r>
            <w:r>
              <w:t>’</w:t>
            </w:r>
          </w:p>
        </w:tc>
        <w:tc>
          <w:tcPr>
            <w:tcW w:w="3086" w:type="dxa"/>
          </w:tcPr>
          <w:p w14:paraId="5A3630FA" w14:textId="77777777" w:rsidR="00695999" w:rsidRPr="008F15D7" w:rsidRDefault="00695999" w:rsidP="00695999">
            <w:pPr>
              <w:pStyle w:val="Tabletext"/>
            </w:pPr>
            <w:r w:rsidRPr="008F15D7">
              <w:t>YES = 1</w:t>
            </w:r>
          </w:p>
          <w:p w14:paraId="6C01D988" w14:textId="77777777" w:rsidR="00695999" w:rsidRPr="008F15D7" w:rsidRDefault="00695999" w:rsidP="00695999">
            <w:pPr>
              <w:pStyle w:val="Tabletext"/>
            </w:pPr>
            <w:r w:rsidRPr="008F15D7">
              <w:t>NO = 4</w:t>
            </w:r>
          </w:p>
          <w:p w14:paraId="1E879E51" w14:textId="34574314" w:rsidR="00695999" w:rsidRDefault="00E96657" w:rsidP="00695999">
            <w:pPr>
              <w:pStyle w:val="Tabletext"/>
            </w:pPr>
            <w:r>
              <w:t>‘</w:t>
            </w:r>
            <w:r w:rsidR="00695999" w:rsidRPr="008F15D7">
              <w:t>On and Off times are monitored after commissioning</w:t>
            </w:r>
            <w:r>
              <w:t>’</w:t>
            </w:r>
          </w:p>
        </w:tc>
      </w:tr>
      <w:tr w:rsidR="00695999" w14:paraId="61F297B1" w14:textId="77777777" w:rsidTr="00695999">
        <w:trPr>
          <w:cantSplit/>
        </w:trPr>
        <w:tc>
          <w:tcPr>
            <w:tcW w:w="797" w:type="dxa"/>
          </w:tcPr>
          <w:p w14:paraId="1E33EEEB" w14:textId="7CD9EA69" w:rsidR="00695999" w:rsidRDefault="00695999" w:rsidP="00695999">
            <w:pPr>
              <w:pStyle w:val="Tabletext"/>
            </w:pPr>
            <w:r w:rsidRPr="008F15D7">
              <w:t>11.3</w:t>
            </w:r>
          </w:p>
        </w:tc>
        <w:tc>
          <w:tcPr>
            <w:tcW w:w="2895" w:type="dxa"/>
          </w:tcPr>
          <w:p w14:paraId="49617288" w14:textId="4F02C9F6" w:rsidR="00695999" w:rsidRDefault="00695999" w:rsidP="00695999">
            <w:pPr>
              <w:pStyle w:val="Tabletext"/>
            </w:pPr>
            <w:r w:rsidRPr="008F15D7">
              <w:t>Please provide details of switching level adjustment procedures.</w:t>
            </w:r>
          </w:p>
        </w:tc>
        <w:tc>
          <w:tcPr>
            <w:tcW w:w="3417" w:type="dxa"/>
          </w:tcPr>
          <w:p w14:paraId="390ABA1C" w14:textId="6C6E5107" w:rsidR="00695999" w:rsidRPr="008F15D7" w:rsidRDefault="00E96657" w:rsidP="00695999">
            <w:pPr>
              <w:pStyle w:val="Tabletext"/>
            </w:pPr>
            <w:r>
              <w:t>‘</w:t>
            </w:r>
            <w:r w:rsidR="00695999" w:rsidRPr="008F15D7">
              <w:t>With old flashers adjustment is made by rotation optical filter.  With new programmable flashers adjustment can be made either by filter or programming</w:t>
            </w:r>
            <w:r>
              <w:t>’</w:t>
            </w:r>
          </w:p>
          <w:p w14:paraId="6B92928B" w14:textId="37FDA5E4" w:rsidR="00695999" w:rsidRPr="008F15D7" w:rsidRDefault="00E96657" w:rsidP="00695999">
            <w:pPr>
              <w:pStyle w:val="Tabletext"/>
            </w:pPr>
            <w:r>
              <w:t>‘</w:t>
            </w:r>
            <w:r w:rsidR="00695999" w:rsidRPr="008F15D7">
              <w:t>Mechanical Adjustment</w:t>
            </w:r>
            <w:r>
              <w:t>’</w:t>
            </w:r>
          </w:p>
          <w:p w14:paraId="710CDE8C" w14:textId="18FACC75" w:rsidR="00695999" w:rsidRPr="008F15D7" w:rsidRDefault="00E96657" w:rsidP="00695999">
            <w:pPr>
              <w:pStyle w:val="Tabletext"/>
            </w:pPr>
            <w:r>
              <w:t>‘</w:t>
            </w:r>
            <w:r w:rsidR="00695999" w:rsidRPr="008F15D7">
              <w:t>to cover switching resistor</w:t>
            </w:r>
            <w:r>
              <w:t>’</w:t>
            </w:r>
          </w:p>
          <w:p w14:paraId="3A7397FC" w14:textId="16C1E40B" w:rsidR="00695999" w:rsidRDefault="00E96657" w:rsidP="00695999">
            <w:pPr>
              <w:pStyle w:val="Tabletext"/>
            </w:pPr>
            <w:r>
              <w:t>‘</w:t>
            </w:r>
            <w:r w:rsidR="00695999" w:rsidRPr="008F15D7">
              <w:t>Resistor value</w:t>
            </w:r>
            <w:r>
              <w:t>’</w:t>
            </w:r>
          </w:p>
        </w:tc>
        <w:tc>
          <w:tcPr>
            <w:tcW w:w="3086" w:type="dxa"/>
          </w:tcPr>
          <w:p w14:paraId="635C9A94" w14:textId="13B1FE7D" w:rsidR="00695999" w:rsidRPr="008F15D7" w:rsidRDefault="00E96657" w:rsidP="00695999">
            <w:pPr>
              <w:pStyle w:val="Tabletext"/>
            </w:pPr>
            <w:r>
              <w:t>‘</w:t>
            </w:r>
            <w:r w:rsidR="00695999" w:rsidRPr="008F15D7">
              <w:t>DIP Switch setting according to manual</w:t>
            </w:r>
            <w:r>
              <w:t>’</w:t>
            </w:r>
          </w:p>
          <w:p w14:paraId="72A31673" w14:textId="4CA49A6A" w:rsidR="00695999" w:rsidRPr="008F15D7" w:rsidRDefault="00E96657" w:rsidP="00695999">
            <w:pPr>
              <w:pStyle w:val="Tabletext"/>
            </w:pPr>
            <w:r>
              <w:t>‘</w:t>
            </w:r>
            <w:r w:rsidR="00695999" w:rsidRPr="008F15D7">
              <w:t>Programmable flasher</w:t>
            </w:r>
            <w:r>
              <w:t>’</w:t>
            </w:r>
          </w:p>
          <w:p w14:paraId="75A12F30" w14:textId="4F75D41E" w:rsidR="00695999" w:rsidRPr="008F15D7" w:rsidRDefault="00E96657" w:rsidP="00695999">
            <w:pPr>
              <w:pStyle w:val="Tabletext"/>
            </w:pPr>
            <w:r>
              <w:t>‘</w:t>
            </w:r>
            <w:r w:rsidR="00695999" w:rsidRPr="008F15D7">
              <w:t>LMT lux measurements lamp + daylight.</w:t>
            </w:r>
          </w:p>
          <w:p w14:paraId="7F9A6A72" w14:textId="0DACE846" w:rsidR="00695999" w:rsidRDefault="00E96657" w:rsidP="00695999">
            <w:pPr>
              <w:pStyle w:val="Tabletext"/>
            </w:pPr>
            <w:r>
              <w:t>‘</w:t>
            </w:r>
            <w:r w:rsidR="00695999" w:rsidRPr="008F15D7">
              <w:t>to cover switching resistor</w:t>
            </w:r>
            <w:r>
              <w:t>’</w:t>
            </w:r>
          </w:p>
        </w:tc>
      </w:tr>
    </w:tbl>
    <w:p w14:paraId="29DDC517" w14:textId="77777777" w:rsidR="00E477DE" w:rsidRDefault="00E477DE" w:rsidP="00E477DE">
      <w:pPr>
        <w:pStyle w:val="BodyText"/>
      </w:pPr>
    </w:p>
    <w:p w14:paraId="733F407D" w14:textId="77777777" w:rsidR="00695999" w:rsidRPr="00E477DE" w:rsidRDefault="00695999" w:rsidP="00E477DE">
      <w:pPr>
        <w:pStyle w:val="BodyText"/>
      </w:pPr>
    </w:p>
    <w:sectPr w:rsidR="00695999" w:rsidRPr="00E477DE" w:rsidSect="0002756A">
      <w:headerReference w:type="default" r:id="rId21"/>
      <w:footerReference w:type="default" r:id="rId22"/>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Michael Hadley" w:date="2016-07-14T09:45:00Z" w:initials="MH">
    <w:p w14:paraId="2916A471" w14:textId="79D012B6" w:rsidR="00A74C80" w:rsidRDefault="00A74C80">
      <w:pPr>
        <w:pStyle w:val="CommentText"/>
      </w:pPr>
      <w:r>
        <w:rPr>
          <w:rStyle w:val="CommentReference"/>
        </w:rPr>
        <w:annotationRef/>
      </w:r>
      <w:r>
        <w:t>There were significant differences in structure and content between ENG4-11.2.16 and the ‘published’ version of 1038 Ed.2.  There were indications of document revision in ENG4-11.2.16 but they did not account for all the differences between the two documents.  I have tried to indicate in this reformatted version of ENG4-11.2.16 where text appears to have been inserted (</w:t>
      </w:r>
      <w:r w:rsidRPr="00FB1878">
        <w:rPr>
          <w:color w:val="0432FF"/>
        </w:rPr>
        <w:t>blue text</w:t>
      </w:r>
      <w:r>
        <w:t>) and where the structure differs.</w:t>
      </w:r>
    </w:p>
  </w:comment>
  <w:comment w:id="3" w:author="Michael Hadley" w:date="2016-03-15T14:53:00Z" w:initials="MH">
    <w:p w14:paraId="7970C90D" w14:textId="4D1CD527" w:rsidR="00A74C80" w:rsidRDefault="00A74C80">
      <w:pPr>
        <w:pStyle w:val="CommentText"/>
      </w:pPr>
      <w:r>
        <w:rPr>
          <w:rStyle w:val="CommentReference"/>
        </w:rPr>
        <w:annotationRef/>
      </w:r>
      <w:r>
        <w:t>Assumed upgrade from Edition 2.0</w:t>
      </w:r>
    </w:p>
  </w:comment>
  <w:comment w:id="4" w:author="Michael Hadley" w:date="2016-03-15T14:53:00Z" w:initials="MH">
    <w:p w14:paraId="76DDE258" w14:textId="77777777" w:rsidR="00A74C80" w:rsidRDefault="00A74C80">
      <w:pPr>
        <w:pStyle w:val="CommentText"/>
      </w:pPr>
      <w:r>
        <w:rPr>
          <w:rStyle w:val="CommentReference"/>
        </w:rPr>
        <w:annotationRef/>
      </w:r>
      <w:r>
        <w:t>Insert date approved by Council (Month &amp; Year)</w:t>
      </w:r>
    </w:p>
  </w:comment>
  <w:comment w:id="5" w:author="Michael Hadley" w:date="2016-07-14T09:15:00Z" w:initials="MH">
    <w:p w14:paraId="3D6BC4C6" w14:textId="23CBACFC" w:rsidR="00A74C80" w:rsidRDefault="00A74C80">
      <w:pPr>
        <w:pStyle w:val="CommentText"/>
      </w:pPr>
      <w:r>
        <w:rPr>
          <w:rStyle w:val="CommentReference"/>
        </w:rPr>
        <w:annotationRef/>
      </w:r>
      <w:r>
        <w:t>Please complete when revision finalised.</w:t>
      </w:r>
    </w:p>
  </w:comment>
  <w:comment w:id="7" w:author="Michael Hadley" w:date="2016-05-08T11:14:00Z" w:initials="MH">
    <w:p w14:paraId="39413617" w14:textId="77777777" w:rsidR="00A74C80" w:rsidRDefault="00A74C80" w:rsidP="00795637">
      <w:pPr>
        <w:pStyle w:val="CommentText"/>
      </w:pPr>
      <w:r>
        <w:rPr>
          <w:rStyle w:val="CommentReference"/>
        </w:rPr>
        <w:annotationRef/>
      </w:r>
      <w:r>
        <w:t>All IALA documents are to be in UK English.</w:t>
      </w:r>
    </w:p>
    <w:p w14:paraId="15C4EE65" w14:textId="77777777" w:rsidR="00A74C80" w:rsidRDefault="00A74C80" w:rsidP="00795637">
      <w:pPr>
        <w:pStyle w:val="CommentText"/>
      </w:pPr>
      <w:r>
        <w:t>No additional styles are to be introduced without approval from IALA (p.o.c. Mme Marie-Hèléne Grillet (</w:t>
      </w:r>
      <w:hyperlink r:id="rId1" w:history="1">
        <w:r w:rsidRPr="00D8388E">
          <w:rPr>
            <w:rStyle w:val="Hyperlink"/>
            <w:rFonts w:ascii="Arial" w:hAnsi="Arial" w:cs="Arial"/>
            <w:lang w:val="en-US"/>
          </w:rPr>
          <w:t>marie-helene.grillet@iala-aism.org</w:t>
        </w:r>
      </w:hyperlink>
      <w:r>
        <w:t>))</w:t>
      </w:r>
    </w:p>
  </w:comment>
  <w:comment w:id="34" w:author="Michael Hadley" w:date="2016-07-14T09:55:00Z" w:initials="MH">
    <w:p w14:paraId="5746EFAA" w14:textId="77777777" w:rsidR="00A74C80" w:rsidRDefault="00A74C80" w:rsidP="00362582">
      <w:pPr>
        <w:pStyle w:val="CommentText"/>
      </w:pPr>
      <w:r>
        <w:rPr>
          <w:rStyle w:val="CommentReference"/>
        </w:rPr>
        <w:annotationRef/>
      </w:r>
      <w:r w:rsidRPr="00362582">
        <w:t xml:space="preserve">Original reference was </w:t>
      </w:r>
      <w:r w:rsidRPr="00362582">
        <w:rPr>
          <w:highlight w:val="green"/>
        </w:rPr>
        <w:t>T</w:t>
      </w:r>
      <w:r w:rsidRPr="00EC7415">
        <w:rPr>
          <w:highlight w:val="green"/>
        </w:rPr>
        <w:t>able 2.6</w:t>
      </w:r>
    </w:p>
  </w:comment>
  <w:comment w:id="40" w:author="Michael Hadley" w:date="2016-07-14T11:09:00Z" w:initials="MH">
    <w:p w14:paraId="3FE09D45" w14:textId="77777777" w:rsidR="00A74C80" w:rsidRDefault="00A74C80" w:rsidP="00EE63C7">
      <w:pPr>
        <w:pStyle w:val="CommentText"/>
      </w:pPr>
      <w:r>
        <w:rPr>
          <w:rStyle w:val="CommentReference"/>
        </w:rPr>
        <w:annotationRef/>
      </w:r>
      <w:r>
        <w:rPr>
          <w:rStyle w:val="CommentReference"/>
        </w:rPr>
        <w:annotationRef/>
      </w:r>
      <w:r>
        <w:t>Section on ‘River Lights’ moved to new section 4 and expanded.</w:t>
      </w:r>
    </w:p>
    <w:p w14:paraId="194EE8C0" w14:textId="76E7C829" w:rsidR="00A74C80" w:rsidRDefault="00A74C80">
      <w:pPr>
        <w:pStyle w:val="CommentText"/>
      </w:pPr>
      <w:r>
        <w:t>Section on ‘Passing traffic’ deleted.</w:t>
      </w:r>
    </w:p>
  </w:comment>
  <w:comment w:id="44" w:author="Michael Hadley" w:date="2016-07-14T12:00:00Z" w:initials="MH">
    <w:p w14:paraId="37583EB8" w14:textId="00C55989" w:rsidR="000A1C0B" w:rsidRDefault="000A1C0B">
      <w:pPr>
        <w:pStyle w:val="CommentText"/>
      </w:pPr>
      <w:r>
        <w:rPr>
          <w:rStyle w:val="CommentReference"/>
        </w:rPr>
        <w:annotationRef/>
      </w:r>
      <w:r>
        <w:t>This is a complete new section, c.f. published version.</w:t>
      </w:r>
    </w:p>
  </w:comment>
  <w:comment w:id="45" w:author="Michael Hadley" w:date="2016-07-14T12:00:00Z" w:initials="MH">
    <w:p w14:paraId="0D1CA4F2" w14:textId="611E34AF" w:rsidR="000A1C0B" w:rsidRDefault="000A1C0B">
      <w:pPr>
        <w:pStyle w:val="CommentText"/>
      </w:pPr>
      <w:r>
        <w:rPr>
          <w:rStyle w:val="CommentReference"/>
        </w:rPr>
        <w:annotationRef/>
      </w:r>
      <w:r>
        <w:t>By Aivar:  Deleted Samples</w:t>
      </w:r>
    </w:p>
  </w:comment>
  <w:comment w:id="66" w:author="Michael Hadley" w:date="2016-07-14T12:03:00Z" w:initials="MH">
    <w:p w14:paraId="3E4D49E3" w14:textId="18B7FAC3" w:rsidR="000A1C0B" w:rsidRDefault="000A1C0B">
      <w:pPr>
        <w:pStyle w:val="CommentText"/>
      </w:pPr>
      <w:r>
        <w:rPr>
          <w:rStyle w:val="CommentReference"/>
        </w:rPr>
        <w:annotationRef/>
      </w:r>
      <w:r>
        <w:t>By Aivar:  Deleted possible</w:t>
      </w:r>
    </w:p>
  </w:comment>
  <w:comment w:id="72" w:author="Michael Hadley" w:date="2016-07-14T11:27:00Z" w:initials="MH">
    <w:p w14:paraId="067E98C8" w14:textId="2AD69D02" w:rsidR="00A74C80" w:rsidRDefault="00A74C80">
      <w:pPr>
        <w:pStyle w:val="CommentText"/>
      </w:pPr>
      <w:r>
        <w:rPr>
          <w:rStyle w:val="CommentReference"/>
        </w:rPr>
        <w:annotationRef/>
      </w:r>
      <w:r>
        <w:t xml:space="preserve">By Aivar:  Deleted </w:t>
      </w:r>
    </w:p>
  </w:comment>
  <w:comment w:id="74" w:author="Michael Hadley" w:date="2016-07-14T11:28:00Z" w:initials="MH">
    <w:p w14:paraId="69B6290F" w14:textId="1C7BEDE4" w:rsidR="00A74C80" w:rsidRDefault="00A74C80">
      <w:pPr>
        <w:pStyle w:val="CommentText"/>
      </w:pPr>
      <w:r>
        <w:rPr>
          <w:rStyle w:val="CommentReference"/>
        </w:rPr>
        <w:annotationRef/>
      </w:r>
      <w:r>
        <w:t>By Aivar:  Deleted ce</w:t>
      </w:r>
    </w:p>
  </w:comment>
  <w:comment w:id="76" w:author="Michael Hadley" w:date="2016-07-14T11:30:00Z" w:initials="MH">
    <w:p w14:paraId="2241E1B3" w14:textId="2CB1BF8F" w:rsidR="00A74C80" w:rsidRPr="005B6889" w:rsidRDefault="00A74C80">
      <w:pPr>
        <w:pStyle w:val="CommentText"/>
      </w:pPr>
      <w:r>
        <w:rPr>
          <w:rStyle w:val="CommentReference"/>
        </w:rPr>
        <w:annotationRef/>
      </w:r>
      <w:r w:rsidRPr="005B6889">
        <w:t>By Aivar:</w:t>
      </w:r>
      <w:r>
        <w:t xml:space="preserve"> Deleted </w:t>
      </w:r>
    </w:p>
  </w:comment>
  <w:comment w:id="82" w:author="Michael Hadley" w:date="2016-07-14T11:32:00Z" w:initials="MH">
    <w:p w14:paraId="1832C578" w14:textId="3744BD84" w:rsidR="00A74C80" w:rsidRDefault="00A74C80">
      <w:pPr>
        <w:pStyle w:val="CommentText"/>
      </w:pPr>
      <w:r>
        <w:rPr>
          <w:rStyle w:val="CommentReference"/>
        </w:rPr>
        <w:annotationRef/>
      </w:r>
      <w:r w:rsidRPr="005B6889">
        <w:t>By Aivar:</w:t>
      </w:r>
      <w:r>
        <w:t xml:space="preserve"> Deleted t</w:t>
      </w:r>
    </w:p>
  </w:comment>
  <w:comment w:id="83" w:author="Michael Hadley" w:date="2016-07-14T11:33:00Z" w:initials="MH">
    <w:p w14:paraId="50823760" w14:textId="63273E94" w:rsidR="00A74C80" w:rsidRDefault="00A74C80">
      <w:pPr>
        <w:pStyle w:val="CommentText"/>
      </w:pPr>
      <w:r>
        <w:rPr>
          <w:rStyle w:val="CommentReference"/>
        </w:rPr>
        <w:annotationRef/>
      </w:r>
      <w:r w:rsidRPr="005B6889">
        <w:t>By Aivar:</w:t>
      </w:r>
      <w:r>
        <w:t xml:space="preserve"> Deleted light sensor</w:t>
      </w:r>
    </w:p>
  </w:comment>
  <w:comment w:id="84" w:author="Michael Hadley" w:date="2016-07-14T11:36:00Z" w:initials="MH">
    <w:p w14:paraId="1B2CE821" w14:textId="4D2AF882" w:rsidR="00A74C80" w:rsidRDefault="00A74C80">
      <w:pPr>
        <w:pStyle w:val="CommentText"/>
      </w:pPr>
      <w:r>
        <w:rPr>
          <w:rStyle w:val="CommentReference"/>
        </w:rPr>
        <w:annotationRef/>
      </w:r>
      <w:r w:rsidRPr="005B6889">
        <w:t>By Aivar:</w:t>
      </w:r>
      <w:r>
        <w:t xml:space="preserve"> Deleted turn off</w:t>
      </w:r>
    </w:p>
  </w:comment>
  <w:comment w:id="86" w:author="Michael Hadley" w:date="2016-07-14T11:42:00Z" w:initials="MH">
    <w:p w14:paraId="16B6AE07" w14:textId="021ACE05" w:rsidR="00A74C80" w:rsidRDefault="00A74C80">
      <w:pPr>
        <w:pStyle w:val="CommentText"/>
      </w:pPr>
      <w:r>
        <w:rPr>
          <w:rStyle w:val="CommentReference"/>
        </w:rPr>
        <w:annotationRef/>
      </w:r>
      <w:r w:rsidRPr="005B6889">
        <w:t>By Aivar:</w:t>
      </w:r>
      <w:r>
        <w:t xml:space="preserve"> Deleted light</w:t>
      </w:r>
    </w:p>
  </w:comment>
  <w:comment w:id="87" w:author="Michael Hadley" w:date="2016-07-14T11:42:00Z" w:initials="MH">
    <w:p w14:paraId="595E3CA1" w14:textId="6E0405F7" w:rsidR="00A74C80" w:rsidRDefault="00A74C80">
      <w:pPr>
        <w:pStyle w:val="CommentText"/>
      </w:pPr>
      <w:r>
        <w:rPr>
          <w:rStyle w:val="CommentReference"/>
        </w:rPr>
        <w:annotationRef/>
      </w:r>
      <w:r w:rsidRPr="005B6889">
        <w:t>By Aivar:</w:t>
      </w:r>
      <w:r>
        <w:t xml:space="preserve"> Deleted Turn off</w:t>
      </w:r>
    </w:p>
  </w:comment>
  <w:comment w:id="88" w:author="Michael Hadley" w:date="2016-07-14T11:41:00Z" w:initials="MH">
    <w:p w14:paraId="7C286F6D" w14:textId="2A603CA5" w:rsidR="00A74C80" w:rsidRDefault="00A74C80">
      <w:pPr>
        <w:pStyle w:val="CommentText"/>
      </w:pPr>
      <w:r>
        <w:rPr>
          <w:rStyle w:val="CommentReference"/>
        </w:rPr>
        <w:annotationRef/>
      </w:r>
      <w:r>
        <w:t xml:space="preserve">Previous occurrences have been </w:t>
      </w:r>
      <w:r w:rsidRPr="00A94D40">
        <w:rPr>
          <w:b/>
        </w:rPr>
        <w:t>A</w:t>
      </w:r>
      <w:r>
        <w:t>mbient.</w:t>
      </w:r>
    </w:p>
  </w:comment>
  <w:comment w:id="92" w:author="Michael Hadley" w:date="2016-07-14T11:45:00Z" w:initials="MH">
    <w:p w14:paraId="378567BF" w14:textId="45926E97" w:rsidR="00A74C80" w:rsidRDefault="00A74C80">
      <w:pPr>
        <w:pStyle w:val="CommentText"/>
      </w:pPr>
      <w:r>
        <w:rPr>
          <w:rStyle w:val="CommentReference"/>
        </w:rPr>
        <w:annotationRef/>
      </w:r>
      <w:r w:rsidRPr="005B6889">
        <w:t>By Aivar:</w:t>
      </w:r>
      <w:r>
        <w:t xml:space="preserve"> Deleted watts</w:t>
      </w:r>
    </w:p>
  </w:comment>
  <w:comment w:id="93" w:author="Michael Hadley" w:date="2016-07-14T11:46:00Z" w:initials="MH">
    <w:p w14:paraId="7C2B5210" w14:textId="49A8CFA3" w:rsidR="00A74C80" w:rsidRDefault="00A74C80">
      <w:pPr>
        <w:pStyle w:val="CommentText"/>
      </w:pPr>
      <w:r>
        <w:rPr>
          <w:rStyle w:val="CommentReference"/>
        </w:rPr>
        <w:annotationRef/>
      </w:r>
      <w:r w:rsidRPr="005B6889">
        <w:t>By Aivar:</w:t>
      </w:r>
      <w:r>
        <w:t xml:space="preserve"> Deleted and measures</w:t>
      </w:r>
    </w:p>
  </w:comment>
  <w:comment w:id="95" w:author="Michael Hadley" w:date="2016-07-14T11:47:00Z" w:initials="MH">
    <w:p w14:paraId="48D72DC1" w14:textId="469DF60F" w:rsidR="00A74C80" w:rsidRDefault="00A74C80">
      <w:pPr>
        <w:pStyle w:val="CommentText"/>
      </w:pPr>
      <w:r>
        <w:rPr>
          <w:rStyle w:val="CommentReference"/>
        </w:rPr>
        <w:annotationRef/>
      </w:r>
      <w:r w:rsidRPr="005B6889">
        <w:t>By Aivar:</w:t>
      </w:r>
      <w:r>
        <w:t xml:space="preserve"> Deleted watts</w:t>
      </w:r>
    </w:p>
  </w:comment>
  <w:comment w:id="96" w:author="Michael Hadley" w:date="2016-07-14T11:46:00Z" w:initials="MH">
    <w:p w14:paraId="6EF62738" w14:textId="75C605BE" w:rsidR="00A74C80" w:rsidRDefault="00A74C80">
      <w:pPr>
        <w:pStyle w:val="CommentText"/>
      </w:pPr>
      <w:r>
        <w:rPr>
          <w:rStyle w:val="CommentReference"/>
        </w:rPr>
        <w:annotationRef/>
      </w:r>
      <w:r w:rsidRPr="005B6889">
        <w:t>By Aivar:</w:t>
      </w:r>
      <w:r>
        <w:t xml:space="preserve"> Deleted between</w:t>
      </w:r>
    </w:p>
  </w:comment>
  <w:comment w:id="97" w:author="Michael Hadley" w:date="2016-07-14T11:46:00Z" w:initials="MH">
    <w:p w14:paraId="3BCC847D" w14:textId="03765DB9" w:rsidR="00A74C80" w:rsidRDefault="00A74C80">
      <w:pPr>
        <w:pStyle w:val="CommentText"/>
      </w:pPr>
      <w:r>
        <w:rPr>
          <w:rStyle w:val="CommentReference"/>
        </w:rPr>
        <w:annotationRef/>
      </w:r>
      <w:r w:rsidRPr="005B6889">
        <w:t>By Aivar:</w:t>
      </w:r>
      <w:r>
        <w:t xml:space="preserve"> Deleted watts</w:t>
      </w:r>
    </w:p>
  </w:comment>
  <w:comment w:id="105" w:author="Michael Hadley" w:date="2016-07-14T12:47:00Z" w:initials="MH">
    <w:p w14:paraId="2418E377" w14:textId="2FEF296D" w:rsidR="00310742" w:rsidRDefault="00310742">
      <w:pPr>
        <w:pStyle w:val="CommentText"/>
      </w:pPr>
      <w:r>
        <w:rPr>
          <w:rStyle w:val="CommentReference"/>
        </w:rPr>
        <w:annotationRef/>
      </w:r>
      <w:r>
        <w:t>Is this reference generally available?</w:t>
      </w:r>
    </w:p>
  </w:comment>
  <w:comment w:id="108" w:author="Michael Hadley" w:date="2016-07-14T12:41:00Z" w:initials="MH">
    <w:p w14:paraId="3920BEFA" w14:textId="6A45FDA9" w:rsidR="00FC4266" w:rsidRDefault="00FC4266">
      <w:pPr>
        <w:pStyle w:val="CommentText"/>
      </w:pPr>
      <w:r>
        <w:rPr>
          <w:rStyle w:val="CommentReference"/>
        </w:rPr>
        <w:annotationRef/>
      </w:r>
      <w:r>
        <w:t>Will this reference be generally available?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916A471" w15:done="0"/>
  <w15:commentEx w15:paraId="7970C90D" w15:done="0"/>
  <w15:commentEx w15:paraId="76DDE258" w15:done="0"/>
  <w15:commentEx w15:paraId="3D6BC4C6" w15:done="0"/>
  <w15:commentEx w15:paraId="15C4EE65" w15:done="0"/>
  <w15:commentEx w15:paraId="5746EFAA" w15:done="0"/>
  <w15:commentEx w15:paraId="194EE8C0" w15:done="0"/>
  <w15:commentEx w15:paraId="37583EB8" w15:done="0"/>
  <w15:commentEx w15:paraId="0D1CA4F2" w15:done="0"/>
  <w15:commentEx w15:paraId="3E4D49E3" w15:done="0"/>
  <w15:commentEx w15:paraId="067E98C8" w15:done="0"/>
  <w15:commentEx w15:paraId="69B6290F" w15:done="0"/>
  <w15:commentEx w15:paraId="2241E1B3" w15:done="0"/>
  <w15:commentEx w15:paraId="1832C578" w15:done="0"/>
  <w15:commentEx w15:paraId="50823760" w15:done="0"/>
  <w15:commentEx w15:paraId="1B2CE821" w15:done="0"/>
  <w15:commentEx w15:paraId="16B6AE07" w15:done="0"/>
  <w15:commentEx w15:paraId="595E3CA1" w15:done="0"/>
  <w15:commentEx w15:paraId="7C286F6D" w15:done="0"/>
  <w15:commentEx w15:paraId="378567BF" w15:done="0"/>
  <w15:commentEx w15:paraId="7C2B5210" w15:done="0"/>
  <w15:commentEx w15:paraId="48D72DC1" w15:done="0"/>
  <w15:commentEx w15:paraId="6EF62738" w15:done="0"/>
  <w15:commentEx w15:paraId="3BCC847D" w15:done="0"/>
  <w15:commentEx w15:paraId="2418E377" w15:done="0"/>
  <w15:commentEx w15:paraId="3920BEF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3BE240" w14:textId="77777777" w:rsidR="00195496" w:rsidRDefault="00195496" w:rsidP="003274DB">
      <w:r>
        <w:separator/>
      </w:r>
    </w:p>
    <w:p w14:paraId="49637788" w14:textId="77777777" w:rsidR="00195496" w:rsidRDefault="00195496"/>
  </w:endnote>
  <w:endnote w:type="continuationSeparator" w:id="0">
    <w:p w14:paraId="3E0BC778" w14:textId="77777777" w:rsidR="00195496" w:rsidRDefault="00195496" w:rsidP="003274DB">
      <w:r>
        <w:continuationSeparator/>
      </w:r>
    </w:p>
    <w:p w14:paraId="64F02620" w14:textId="77777777" w:rsidR="00195496" w:rsidRDefault="001954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76BFC2" w14:textId="77777777" w:rsidR="00A74C80" w:rsidRDefault="00A74C80"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6A74845" w14:textId="77777777" w:rsidR="00A74C80" w:rsidRDefault="00A74C80"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A8C7441" w14:textId="77777777" w:rsidR="00A74C80" w:rsidRDefault="00A74C80"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954BEC0" w14:textId="77777777" w:rsidR="00A74C80" w:rsidRDefault="00A74C80"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3269D20" w14:textId="77777777" w:rsidR="00A74C80" w:rsidRDefault="00A74C80"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014DC9" w14:textId="77777777" w:rsidR="00A74C80" w:rsidRDefault="00A74C80" w:rsidP="008747E0">
    <w:pPr>
      <w:pStyle w:val="Footer"/>
    </w:pPr>
    <w:r>
      <w:rPr>
        <w:noProof/>
        <w:lang w:val="en-IE" w:eastAsia="en-IE"/>
      </w:rPr>
      <mc:AlternateContent>
        <mc:Choice Requires="wps">
          <w:drawing>
            <wp:anchor distT="0" distB="0" distL="114300" distR="114300" simplePos="0" relativeHeight="251669504" behindDoc="0" locked="0" layoutInCell="1" allowOverlap="1" wp14:anchorId="3973ACEC" wp14:editId="25BDA2A4">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w:pict>
            <v:line w14:anchorId="5BF3614D"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221208A4" w14:textId="77777777" w:rsidR="00A74C80" w:rsidRPr="00ED2A8D" w:rsidRDefault="00A74C80" w:rsidP="008747E0">
    <w:pPr>
      <w:pStyle w:val="Footer"/>
    </w:pPr>
    <w:r w:rsidRPr="00442889">
      <w:rPr>
        <w:noProof/>
        <w:lang w:val="en-IE" w:eastAsia="en-IE"/>
      </w:rPr>
      <w:drawing>
        <wp:anchor distT="0" distB="0" distL="114300" distR="114300" simplePos="0" relativeHeight="251661312" behindDoc="1" locked="0" layoutInCell="1" allowOverlap="1" wp14:anchorId="77153D4C" wp14:editId="04DD9702">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28E22F48" w14:textId="77777777" w:rsidR="00A74C80" w:rsidRPr="00ED2A8D" w:rsidRDefault="00A74C80" w:rsidP="008747E0">
    <w:pPr>
      <w:pStyle w:val="Footer"/>
    </w:pPr>
  </w:p>
  <w:p w14:paraId="083C9D60" w14:textId="77777777" w:rsidR="00A74C80" w:rsidRPr="00ED2A8D" w:rsidRDefault="00A74C80" w:rsidP="008747E0">
    <w:pPr>
      <w:pStyle w:val="Footer"/>
    </w:pPr>
  </w:p>
  <w:p w14:paraId="186E128A" w14:textId="77777777" w:rsidR="00A74C80" w:rsidRPr="00ED2A8D" w:rsidRDefault="00A74C80"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F2DDB2" w14:textId="77777777" w:rsidR="00A74C80" w:rsidRDefault="00A74C80" w:rsidP="00525922">
    <w:pPr>
      <w:pStyle w:val="Footerlandscape"/>
    </w:pPr>
    <w:r>
      <w:rPr>
        <w:noProof/>
        <w:lang w:val="en-IE" w:eastAsia="en-IE"/>
      </w:rPr>
      <mc:AlternateContent>
        <mc:Choice Requires="wps">
          <w:drawing>
            <wp:anchor distT="0" distB="0" distL="114300" distR="114300" simplePos="0" relativeHeight="251691008" behindDoc="0" locked="0" layoutInCell="1" allowOverlap="1" wp14:anchorId="02C48122" wp14:editId="479AAEF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w:pict>
            <v:line w14:anchorId="6AA568AC"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14:paraId="4A2FE3CF" w14:textId="77777777" w:rsidR="00A74C80" w:rsidRPr="00C907DF" w:rsidRDefault="00A74C80"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2A43567D" w14:textId="77777777" w:rsidR="00A74C80" w:rsidRPr="00525922" w:rsidRDefault="00A74C80"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727AB5" w14:textId="77777777" w:rsidR="00A74C80" w:rsidRPr="00C716E5" w:rsidRDefault="00A74C80" w:rsidP="00C716E5">
    <w:pPr>
      <w:pStyle w:val="Footer"/>
      <w:rPr>
        <w:sz w:val="15"/>
        <w:szCs w:val="15"/>
      </w:rPr>
    </w:pPr>
  </w:p>
  <w:p w14:paraId="71DA6E5B" w14:textId="77777777" w:rsidR="00A74C80" w:rsidRDefault="00A74C80" w:rsidP="00C716E5">
    <w:pPr>
      <w:pStyle w:val="Footerportrait"/>
    </w:pPr>
  </w:p>
  <w:p w14:paraId="63C89BF5" w14:textId="77777777" w:rsidR="00A74C80" w:rsidRPr="00C907DF" w:rsidRDefault="00DA4159" w:rsidP="00C716E5">
    <w:pPr>
      <w:pStyle w:val="Footerportrait"/>
      <w:rPr>
        <w:rStyle w:val="PageNumber"/>
        <w:szCs w:val="15"/>
      </w:rPr>
    </w:pPr>
    <w:fldSimple w:instr=" STYLEREF &quot;Document type&quot; \* MERGEFORMAT ">
      <w:r w:rsidR="00C162AA">
        <w:t>IALA Guideline</w:t>
      </w:r>
    </w:fldSimple>
    <w:r w:rsidR="00A74C80" w:rsidRPr="00C907DF">
      <w:t xml:space="preserve"> </w:t>
    </w:r>
    <w:fldSimple w:instr=" STYLEREF &quot;Document number&quot; \* MERGEFORMAT ">
      <w:r w:rsidR="00C162AA">
        <w:t>1???</w:t>
      </w:r>
    </w:fldSimple>
    <w:r w:rsidR="00A74C80" w:rsidRPr="00C907DF">
      <w:t xml:space="preserve"> –</w:t>
    </w:r>
    <w:r w:rsidR="00A74C80">
      <w:t xml:space="preserve"> </w:t>
    </w:r>
    <w:fldSimple w:instr=" STYLEREF &quot;Document name&quot; \* MERGEFORMAT ">
      <w:r w:rsidR="00C162AA">
        <w:t>Methods and Ambient Light Levels for the Activation of AtoN Lights</w:t>
      </w:r>
    </w:fldSimple>
  </w:p>
  <w:p w14:paraId="2213EC6F" w14:textId="77777777" w:rsidR="00A74C80" w:rsidRPr="00C907DF" w:rsidRDefault="00DA4159" w:rsidP="00C716E5">
    <w:pPr>
      <w:pStyle w:val="Footerportrait"/>
    </w:pPr>
    <w:fldSimple w:instr=" STYLEREF &quot;Edition number&quot; \* MERGEFORMAT ">
      <w:r w:rsidR="00C162AA">
        <w:t>Edition 3.0</w:t>
      </w:r>
    </w:fldSimple>
    <w:r w:rsidR="00A74C80">
      <w:t xml:space="preserve">  </w:t>
    </w:r>
    <w:fldSimple w:instr=" STYLEREF &quot;Document date&quot; \* MERGEFORMAT ">
      <w:r w:rsidR="00C162AA">
        <w:t>Document date</w:t>
      </w:r>
    </w:fldSimple>
    <w:r w:rsidR="00A74C80" w:rsidRPr="00C907DF">
      <w:tab/>
    </w:r>
    <w:r w:rsidR="00A74C80">
      <w:t xml:space="preserve">P </w:t>
    </w:r>
    <w:r w:rsidR="00A74C80" w:rsidRPr="00C907DF">
      <w:rPr>
        <w:rStyle w:val="PageNumber"/>
        <w:szCs w:val="15"/>
      </w:rPr>
      <w:fldChar w:fldCharType="begin"/>
    </w:r>
    <w:r w:rsidR="00A74C80" w:rsidRPr="00C907DF">
      <w:rPr>
        <w:rStyle w:val="PageNumber"/>
        <w:szCs w:val="15"/>
      </w:rPr>
      <w:instrText xml:space="preserve">PAGE  </w:instrText>
    </w:r>
    <w:r w:rsidR="00A74C80" w:rsidRPr="00C907DF">
      <w:rPr>
        <w:rStyle w:val="PageNumber"/>
        <w:szCs w:val="15"/>
      </w:rPr>
      <w:fldChar w:fldCharType="separate"/>
    </w:r>
    <w:r w:rsidR="00C162AA">
      <w:rPr>
        <w:rStyle w:val="PageNumber"/>
        <w:szCs w:val="15"/>
      </w:rPr>
      <w:t>4</w:t>
    </w:r>
    <w:r w:rsidR="00A74C80"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D64A82" w14:textId="77777777" w:rsidR="00A74C80" w:rsidRDefault="00A74C80" w:rsidP="00C716E5">
    <w:pPr>
      <w:pStyle w:val="Footer"/>
    </w:pPr>
  </w:p>
  <w:p w14:paraId="07F52982" w14:textId="77777777" w:rsidR="00A74C80" w:rsidRDefault="00A74C80" w:rsidP="00C716E5">
    <w:pPr>
      <w:pStyle w:val="Footerportrait"/>
    </w:pPr>
  </w:p>
  <w:p w14:paraId="63461041" w14:textId="77777777" w:rsidR="00A74C80" w:rsidRPr="00C907DF" w:rsidRDefault="00DA4159" w:rsidP="00C716E5">
    <w:pPr>
      <w:pStyle w:val="Footerportrait"/>
      <w:rPr>
        <w:rStyle w:val="PageNumber"/>
        <w:szCs w:val="15"/>
      </w:rPr>
    </w:pPr>
    <w:fldSimple w:instr=" STYLEREF &quot;Document type&quot; \* MERGEFORMAT ">
      <w:r w:rsidR="00C162AA">
        <w:t>IALA Guideline</w:t>
      </w:r>
    </w:fldSimple>
    <w:r w:rsidR="00A74C80" w:rsidRPr="00C907DF">
      <w:t xml:space="preserve"> </w:t>
    </w:r>
    <w:fldSimple w:instr=" STYLEREF &quot;Document number&quot; \* MERGEFORMAT ">
      <w:r w:rsidR="00C162AA">
        <w:t>1???</w:t>
      </w:r>
    </w:fldSimple>
    <w:r w:rsidR="00A74C80" w:rsidRPr="00C907DF">
      <w:t xml:space="preserve"> –</w:t>
    </w:r>
    <w:r w:rsidR="00A74C80">
      <w:t xml:space="preserve"> </w:t>
    </w:r>
    <w:fldSimple w:instr=" STYLEREF &quot;Document name&quot; \* MERGEFORMAT ">
      <w:r w:rsidR="00C162AA">
        <w:t>Methods and Ambient Light Levels for the Activation of AtoN Lights</w:t>
      </w:r>
    </w:fldSimple>
  </w:p>
  <w:p w14:paraId="11EA7804" w14:textId="112A8D62" w:rsidR="00A74C80" w:rsidRPr="00525922" w:rsidRDefault="00DA4159" w:rsidP="00C716E5">
    <w:pPr>
      <w:pStyle w:val="Footerportrait"/>
    </w:pPr>
    <w:fldSimple w:instr=" STYLEREF &quot;Edition number&quot; \* MERGEFORMAT ">
      <w:r w:rsidR="00C162AA">
        <w:t>Edition 3.0</w:t>
      </w:r>
    </w:fldSimple>
    <w:r w:rsidR="00A74C80">
      <w:t xml:space="preserve"> </w:t>
    </w:r>
    <w:fldSimple w:instr=" STYLEREF &quot;Document date&quot; \* MERGEFORMAT ">
      <w:r w:rsidR="00C162AA">
        <w:t>Document date</w:t>
      </w:r>
    </w:fldSimple>
    <w:r w:rsidR="00A74C80" w:rsidRPr="00C907DF">
      <w:tab/>
    </w:r>
    <w:r w:rsidR="00A74C80">
      <w:t xml:space="preserve">P </w:t>
    </w:r>
    <w:r w:rsidR="00A74C80" w:rsidRPr="00C907DF">
      <w:rPr>
        <w:rStyle w:val="PageNumber"/>
        <w:szCs w:val="15"/>
      </w:rPr>
      <w:fldChar w:fldCharType="begin"/>
    </w:r>
    <w:r w:rsidR="00A74C80" w:rsidRPr="00C907DF">
      <w:rPr>
        <w:rStyle w:val="PageNumber"/>
        <w:szCs w:val="15"/>
      </w:rPr>
      <w:instrText xml:space="preserve">PAGE  </w:instrText>
    </w:r>
    <w:r w:rsidR="00A74C80" w:rsidRPr="00C907DF">
      <w:rPr>
        <w:rStyle w:val="PageNumber"/>
        <w:szCs w:val="15"/>
      </w:rPr>
      <w:fldChar w:fldCharType="separate"/>
    </w:r>
    <w:r w:rsidR="00C162AA">
      <w:rPr>
        <w:rStyle w:val="PageNumber"/>
        <w:szCs w:val="15"/>
      </w:rPr>
      <w:t>3</w:t>
    </w:r>
    <w:r w:rsidR="00A74C80"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83AFA5" w14:textId="77777777" w:rsidR="00A74C80" w:rsidRDefault="00A74C80" w:rsidP="00C716E5">
    <w:pPr>
      <w:pStyle w:val="Footer"/>
    </w:pPr>
  </w:p>
  <w:p w14:paraId="4EF620A3" w14:textId="77777777" w:rsidR="00A74C80" w:rsidRDefault="00A74C80" w:rsidP="00C716E5">
    <w:pPr>
      <w:pStyle w:val="Footerportrait"/>
    </w:pPr>
  </w:p>
  <w:p w14:paraId="534EE2EF" w14:textId="77777777" w:rsidR="00A74C80" w:rsidRPr="00C907DF" w:rsidRDefault="00DA4159" w:rsidP="0002756A">
    <w:pPr>
      <w:pStyle w:val="Footerportrait"/>
      <w:tabs>
        <w:tab w:val="clear" w:pos="10206"/>
        <w:tab w:val="right" w:pos="10205"/>
      </w:tabs>
    </w:pPr>
    <w:fldSimple w:instr=" STYLEREF &quot;Document type&quot; \* MERGEFORMAT ">
      <w:r w:rsidR="00C162AA">
        <w:t>IALA Guideline</w:t>
      </w:r>
    </w:fldSimple>
    <w:r w:rsidR="00A74C80" w:rsidRPr="00C907DF">
      <w:t xml:space="preserve"> </w:t>
    </w:r>
    <w:fldSimple w:instr=" STYLEREF &quot;Document number&quot; \* MERGEFORMAT ">
      <w:r w:rsidR="00C162AA">
        <w:t>1???</w:t>
      </w:r>
    </w:fldSimple>
    <w:r w:rsidR="00A74C80" w:rsidRPr="00C907DF">
      <w:t xml:space="preserve"> –</w:t>
    </w:r>
    <w:r w:rsidR="00A74C80">
      <w:t xml:space="preserve"> </w:t>
    </w:r>
    <w:fldSimple w:instr=" STYLEREF &quot;Document name&quot; \* MERGEFORMAT ">
      <w:r w:rsidR="00C162AA">
        <w:t>Methods and Ambient Light Levels for the Activation of AtoN Lights</w:t>
      </w:r>
    </w:fldSimple>
    <w:r w:rsidR="00A74C80">
      <w:tab/>
    </w:r>
  </w:p>
  <w:p w14:paraId="1464BCE0" w14:textId="77777777" w:rsidR="00A74C80" w:rsidRPr="00C907DF" w:rsidRDefault="00DA4159" w:rsidP="0002756A">
    <w:pPr>
      <w:pStyle w:val="Footerportrait"/>
      <w:tabs>
        <w:tab w:val="clear" w:pos="10206"/>
        <w:tab w:val="right" w:pos="10205"/>
      </w:tabs>
    </w:pPr>
    <w:fldSimple w:instr=" STYLEREF &quot;Edition number&quot; \* MERGEFORMAT ">
      <w:r w:rsidR="00C162AA">
        <w:t>Edition 3.0</w:t>
      </w:r>
    </w:fldSimple>
    <w:r w:rsidR="00A74C80">
      <w:t xml:space="preserve">  </w:t>
    </w:r>
    <w:fldSimple w:instr=" STYLEREF &quot;Document date&quot; \* MERGEFORMAT ">
      <w:r w:rsidR="00C162AA">
        <w:t>Document date</w:t>
      </w:r>
    </w:fldSimple>
    <w:r w:rsidR="00A74C80">
      <w:tab/>
    </w:r>
    <w:r w:rsidR="00A74C80">
      <w:rPr>
        <w:rStyle w:val="PageNumber"/>
        <w:szCs w:val="15"/>
      </w:rPr>
      <w:t xml:space="preserve">P </w:t>
    </w:r>
    <w:r w:rsidR="00A74C80" w:rsidRPr="00C907DF">
      <w:rPr>
        <w:rStyle w:val="PageNumber"/>
        <w:szCs w:val="15"/>
      </w:rPr>
      <w:fldChar w:fldCharType="begin"/>
    </w:r>
    <w:r w:rsidR="00A74C80" w:rsidRPr="00C907DF">
      <w:rPr>
        <w:rStyle w:val="PageNumber"/>
        <w:szCs w:val="15"/>
      </w:rPr>
      <w:instrText xml:space="preserve">PAGE  </w:instrText>
    </w:r>
    <w:r w:rsidR="00A74C80" w:rsidRPr="00C907DF">
      <w:rPr>
        <w:rStyle w:val="PageNumber"/>
        <w:szCs w:val="15"/>
      </w:rPr>
      <w:fldChar w:fldCharType="separate"/>
    </w:r>
    <w:r w:rsidR="00C162AA">
      <w:rPr>
        <w:rStyle w:val="PageNumber"/>
        <w:szCs w:val="15"/>
      </w:rPr>
      <w:t>9</w:t>
    </w:r>
    <w:r w:rsidR="00A74C80"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812626" w14:textId="77777777" w:rsidR="00195496" w:rsidRDefault="00195496" w:rsidP="003274DB">
      <w:r>
        <w:separator/>
      </w:r>
    </w:p>
    <w:p w14:paraId="59A1493C" w14:textId="77777777" w:rsidR="00195496" w:rsidRDefault="00195496"/>
  </w:footnote>
  <w:footnote w:type="continuationSeparator" w:id="0">
    <w:p w14:paraId="19912A5F" w14:textId="77777777" w:rsidR="00195496" w:rsidRDefault="00195496" w:rsidP="003274DB">
      <w:r>
        <w:continuationSeparator/>
      </w:r>
    </w:p>
    <w:p w14:paraId="7113476A" w14:textId="77777777" w:rsidR="00195496" w:rsidRDefault="00195496"/>
  </w:footnote>
  <w:footnote w:id="1">
    <w:p w14:paraId="342E5A91" w14:textId="66CB6A65" w:rsidR="00A74C80" w:rsidRDefault="00A74C80">
      <w:pPr>
        <w:pStyle w:val="FootnoteText"/>
      </w:pPr>
      <w:r>
        <w:rPr>
          <w:rStyle w:val="FootnoteReference"/>
        </w:rPr>
        <w:footnoteRef/>
      </w:r>
      <w:r>
        <w:tab/>
        <w:t>The timing of astronomical events can also be applied to calculations (computer programs) for sizing solar power supplies.</w:t>
      </w:r>
    </w:p>
  </w:footnote>
  <w:footnote w:id="2">
    <w:p w14:paraId="36FBE020" w14:textId="04A8DBF8" w:rsidR="00A74C80" w:rsidRDefault="00A74C80">
      <w:pPr>
        <w:pStyle w:val="FootnoteText"/>
      </w:pPr>
      <w:r>
        <w:rPr>
          <w:rStyle w:val="FootnoteReference"/>
        </w:rPr>
        <w:footnoteRef/>
      </w:r>
      <w:r>
        <w:tab/>
        <w:t xml:space="preserve">See </w:t>
      </w:r>
      <w:r>
        <w:rPr>
          <w:highlight w:val="green"/>
        </w:rPr>
        <w:fldChar w:fldCharType="begin"/>
      </w:r>
      <w:r>
        <w:instrText xml:space="preserve"> REF _Ref456260839 \r \h </w:instrText>
      </w:r>
      <w:r>
        <w:rPr>
          <w:highlight w:val="green"/>
        </w:rPr>
      </w:r>
      <w:r>
        <w:rPr>
          <w:highlight w:val="green"/>
        </w:rPr>
        <w:fldChar w:fldCharType="separate"/>
      </w:r>
      <w:r>
        <w:t>[2]</w:t>
      </w:r>
      <w:r>
        <w:rPr>
          <w:highlight w:val="green"/>
        </w:rPr>
        <w:fldChar w:fldCharType="end"/>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08FE97" w14:textId="3D81F4A4" w:rsidR="00A74C80" w:rsidRDefault="00A74C80" w:rsidP="000A72E1">
    <w:pPr>
      <w:pStyle w:val="Header"/>
      <w:jc w:val="right"/>
    </w:pPr>
    <w:r w:rsidRPr="00442889">
      <w:rPr>
        <w:noProof/>
        <w:lang w:val="en-IE" w:eastAsia="en-IE"/>
      </w:rPr>
      <w:drawing>
        <wp:anchor distT="0" distB="0" distL="114300" distR="114300" simplePos="0" relativeHeight="251657214" behindDoc="1" locked="0" layoutInCell="1" allowOverlap="1" wp14:anchorId="2EE74DE9" wp14:editId="7AA4A50E">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0A72E1">
      <w:t>ENG5-9.3</w:t>
    </w:r>
  </w:p>
  <w:p w14:paraId="29EE525C" w14:textId="4585617A" w:rsidR="00C162AA" w:rsidRPr="00ED2A8D" w:rsidRDefault="00C162AA" w:rsidP="000A72E1">
    <w:pPr>
      <w:pStyle w:val="Header"/>
      <w:jc w:val="right"/>
    </w:pPr>
    <w:r>
      <w:t>Formerly ENG4-11.2.16</w:t>
    </w:r>
  </w:p>
  <w:p w14:paraId="7E1B97C8" w14:textId="77777777" w:rsidR="00A74C80" w:rsidRPr="00ED2A8D" w:rsidRDefault="00A74C80" w:rsidP="008747E0">
    <w:pPr>
      <w:pStyle w:val="Header"/>
    </w:pPr>
  </w:p>
  <w:p w14:paraId="039AC4F4" w14:textId="77777777" w:rsidR="00A74C80" w:rsidRDefault="00A74C80" w:rsidP="008747E0">
    <w:pPr>
      <w:pStyle w:val="Header"/>
    </w:pPr>
  </w:p>
  <w:p w14:paraId="63826A54" w14:textId="77777777" w:rsidR="00A74C80" w:rsidRDefault="00A74C80" w:rsidP="008747E0">
    <w:pPr>
      <w:pStyle w:val="Header"/>
    </w:pPr>
  </w:p>
  <w:p w14:paraId="1D36005E" w14:textId="77777777" w:rsidR="00A74C80" w:rsidRDefault="00A74C80" w:rsidP="008747E0">
    <w:pPr>
      <w:pStyle w:val="Header"/>
    </w:pPr>
  </w:p>
  <w:p w14:paraId="3BB8E68C" w14:textId="77777777" w:rsidR="00A74C80" w:rsidRDefault="00A74C80" w:rsidP="008747E0">
    <w:pPr>
      <w:pStyle w:val="Header"/>
    </w:pPr>
  </w:p>
  <w:p w14:paraId="3F715EE1" w14:textId="77777777" w:rsidR="00A74C80" w:rsidRDefault="00A74C80" w:rsidP="008747E0">
    <w:pPr>
      <w:pStyle w:val="Header"/>
    </w:pPr>
    <w:r>
      <w:rPr>
        <w:noProof/>
        <w:lang w:val="en-IE" w:eastAsia="en-IE"/>
      </w:rPr>
      <w:drawing>
        <wp:anchor distT="0" distB="0" distL="114300" distR="114300" simplePos="0" relativeHeight="251656189" behindDoc="1" locked="0" layoutInCell="1" allowOverlap="1" wp14:anchorId="195CF9E2" wp14:editId="1EEB06E1">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7B51A54B" w14:textId="77777777" w:rsidR="00A74C80" w:rsidRPr="00ED2A8D" w:rsidRDefault="00A74C80" w:rsidP="008747E0">
    <w:pPr>
      <w:pStyle w:val="Header"/>
    </w:pPr>
  </w:p>
  <w:p w14:paraId="063F19FF" w14:textId="77777777" w:rsidR="00A74C80" w:rsidRPr="00ED2A8D" w:rsidRDefault="00A74C80"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8DE13C" w14:textId="77777777" w:rsidR="00A74C80" w:rsidRDefault="00A74C80">
    <w:pPr>
      <w:pStyle w:val="Header"/>
    </w:pPr>
    <w:r>
      <w:rPr>
        <w:noProof/>
        <w:lang w:val="en-IE" w:eastAsia="en-IE"/>
      </w:rPr>
      <w:drawing>
        <wp:anchor distT="0" distB="0" distL="114300" distR="114300" simplePos="0" relativeHeight="251688960" behindDoc="1" locked="0" layoutInCell="1" allowOverlap="1" wp14:anchorId="43F6C7B9" wp14:editId="6D58CD2F">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40695B0" w14:textId="77777777" w:rsidR="00A74C80" w:rsidRDefault="00A74C80">
    <w:pPr>
      <w:pStyle w:val="Header"/>
    </w:pPr>
  </w:p>
  <w:p w14:paraId="7BA94113" w14:textId="77777777" w:rsidR="00A74C80" w:rsidRDefault="00A74C8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54F812" w14:textId="77777777" w:rsidR="00A74C80" w:rsidRPr="00ED2A8D" w:rsidRDefault="00A74C80" w:rsidP="008747E0">
    <w:pPr>
      <w:pStyle w:val="Header"/>
    </w:pPr>
    <w:r>
      <w:rPr>
        <w:noProof/>
        <w:lang w:val="en-IE" w:eastAsia="en-IE"/>
      </w:rPr>
      <w:drawing>
        <wp:anchor distT="0" distB="0" distL="114300" distR="114300" simplePos="0" relativeHeight="251658752" behindDoc="1" locked="0" layoutInCell="1" allowOverlap="1" wp14:anchorId="14375417" wp14:editId="29A1A15E">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ABD9B16" w14:textId="77777777" w:rsidR="00A74C80" w:rsidRPr="00ED2A8D" w:rsidRDefault="00A74C80" w:rsidP="008747E0">
    <w:pPr>
      <w:pStyle w:val="Header"/>
    </w:pPr>
  </w:p>
  <w:p w14:paraId="16F37EF3" w14:textId="77777777" w:rsidR="00A74C80" w:rsidRDefault="00A74C80" w:rsidP="008747E0">
    <w:pPr>
      <w:pStyle w:val="Header"/>
    </w:pPr>
  </w:p>
  <w:p w14:paraId="1659EF98" w14:textId="77777777" w:rsidR="00A74C80" w:rsidRDefault="00A74C80" w:rsidP="008747E0">
    <w:pPr>
      <w:pStyle w:val="Header"/>
    </w:pPr>
  </w:p>
  <w:p w14:paraId="1349605B" w14:textId="77777777" w:rsidR="00A74C80" w:rsidRDefault="00A74C80" w:rsidP="008747E0">
    <w:pPr>
      <w:pStyle w:val="Header"/>
    </w:pPr>
  </w:p>
  <w:p w14:paraId="01023723" w14:textId="77777777" w:rsidR="00A74C80" w:rsidRPr="00441393" w:rsidRDefault="00A74C80" w:rsidP="00441393">
    <w:pPr>
      <w:pStyle w:val="Contents"/>
    </w:pPr>
    <w:r>
      <w:t>DOCUMENT REVISION</w:t>
    </w:r>
  </w:p>
  <w:p w14:paraId="4D09F668" w14:textId="77777777" w:rsidR="00A74C80" w:rsidRPr="00ED2A8D" w:rsidRDefault="00A74C80" w:rsidP="008747E0">
    <w:pPr>
      <w:pStyle w:val="Header"/>
    </w:pPr>
  </w:p>
  <w:p w14:paraId="123ED292" w14:textId="77777777" w:rsidR="00A74C80" w:rsidRPr="00AC33A2" w:rsidRDefault="00A74C80"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0F4319" w14:textId="77777777" w:rsidR="00A74C80" w:rsidRPr="00ED2A8D" w:rsidRDefault="00A74C80" w:rsidP="008747E0">
    <w:pPr>
      <w:pStyle w:val="Header"/>
    </w:pPr>
    <w:r>
      <w:rPr>
        <w:noProof/>
        <w:lang w:val="en-IE" w:eastAsia="en-IE"/>
      </w:rPr>
      <w:drawing>
        <wp:anchor distT="0" distB="0" distL="114300" distR="114300" simplePos="0" relativeHeight="251674624" behindDoc="1" locked="0" layoutInCell="1" allowOverlap="1" wp14:anchorId="38B850AA" wp14:editId="11FB6878">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08DFCF5" w14:textId="77777777" w:rsidR="00A74C80" w:rsidRPr="00ED2A8D" w:rsidRDefault="00A74C80" w:rsidP="008747E0">
    <w:pPr>
      <w:pStyle w:val="Header"/>
    </w:pPr>
  </w:p>
  <w:p w14:paraId="722E2BE7" w14:textId="77777777" w:rsidR="00A74C80" w:rsidRDefault="00A74C80" w:rsidP="008747E0">
    <w:pPr>
      <w:pStyle w:val="Header"/>
    </w:pPr>
  </w:p>
  <w:p w14:paraId="70572225" w14:textId="77777777" w:rsidR="00A74C80" w:rsidRDefault="00A74C80" w:rsidP="008747E0">
    <w:pPr>
      <w:pStyle w:val="Header"/>
    </w:pPr>
  </w:p>
  <w:p w14:paraId="59C5CE91" w14:textId="77777777" w:rsidR="00A74C80" w:rsidRDefault="00A74C80" w:rsidP="008747E0">
    <w:pPr>
      <w:pStyle w:val="Header"/>
    </w:pPr>
  </w:p>
  <w:p w14:paraId="14926486" w14:textId="77777777" w:rsidR="00A74C80" w:rsidRPr="00441393" w:rsidRDefault="00A74C80" w:rsidP="00441393">
    <w:pPr>
      <w:pStyle w:val="Contents"/>
    </w:pPr>
    <w:r>
      <w:t>CONTENTS</w:t>
    </w:r>
  </w:p>
  <w:p w14:paraId="4F2725F8" w14:textId="77777777" w:rsidR="00A74C80" w:rsidRDefault="00A74C80" w:rsidP="0078486B">
    <w:pPr>
      <w:pStyle w:val="Header"/>
      <w:spacing w:line="140" w:lineRule="exact"/>
    </w:pPr>
  </w:p>
  <w:p w14:paraId="2BE88B43" w14:textId="77777777" w:rsidR="00A74C80" w:rsidRPr="00AC33A2" w:rsidRDefault="00A74C80" w:rsidP="0078486B">
    <w:pPr>
      <w:pStyle w:val="Header"/>
      <w:spacing w:line="140" w:lineRule="exac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F512F2" w14:textId="77777777" w:rsidR="00A74C80" w:rsidRPr="00ED2A8D" w:rsidRDefault="00A74C80" w:rsidP="00C716E5">
    <w:pPr>
      <w:pStyle w:val="Header"/>
    </w:pPr>
    <w:r>
      <w:rPr>
        <w:noProof/>
        <w:lang w:val="en-IE" w:eastAsia="en-IE"/>
      </w:rPr>
      <w:drawing>
        <wp:anchor distT="0" distB="0" distL="114300" distR="114300" simplePos="0" relativeHeight="251697152" behindDoc="1" locked="0" layoutInCell="1" allowOverlap="1" wp14:anchorId="74E38DD8" wp14:editId="58C597E5">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8E498B1" w14:textId="77777777" w:rsidR="00A74C80" w:rsidRPr="00ED2A8D" w:rsidRDefault="00A74C80" w:rsidP="00C716E5">
    <w:pPr>
      <w:pStyle w:val="Header"/>
    </w:pPr>
  </w:p>
  <w:p w14:paraId="34C2A2C8" w14:textId="77777777" w:rsidR="00A74C80" w:rsidRDefault="00A74C80" w:rsidP="00C716E5">
    <w:pPr>
      <w:pStyle w:val="Header"/>
    </w:pPr>
  </w:p>
  <w:p w14:paraId="29EB9C63" w14:textId="77777777" w:rsidR="00A74C80" w:rsidRDefault="00A74C80" w:rsidP="00C716E5">
    <w:pPr>
      <w:pStyle w:val="Header"/>
    </w:pPr>
  </w:p>
  <w:p w14:paraId="4EDB519D" w14:textId="77777777" w:rsidR="00A74C80" w:rsidRDefault="00A74C80" w:rsidP="00C716E5">
    <w:pPr>
      <w:pStyle w:val="Header"/>
    </w:pPr>
  </w:p>
  <w:p w14:paraId="4ED6D118" w14:textId="77777777" w:rsidR="00A74C80" w:rsidRPr="00441393" w:rsidRDefault="00A74C80" w:rsidP="00C716E5">
    <w:pPr>
      <w:pStyle w:val="Contents"/>
    </w:pPr>
    <w:r>
      <w:t>CONTENTS</w:t>
    </w:r>
  </w:p>
  <w:p w14:paraId="2220767D" w14:textId="77777777" w:rsidR="00A74C80" w:rsidRPr="00ED2A8D" w:rsidRDefault="00A74C80" w:rsidP="00C716E5">
    <w:pPr>
      <w:pStyle w:val="Header"/>
    </w:pPr>
  </w:p>
  <w:p w14:paraId="526E5B0C" w14:textId="77777777" w:rsidR="00A74C80" w:rsidRPr="00AC33A2" w:rsidRDefault="00A74C80" w:rsidP="00C716E5">
    <w:pPr>
      <w:pStyle w:val="Header"/>
      <w:spacing w:line="140" w:lineRule="exact"/>
    </w:pPr>
  </w:p>
  <w:p w14:paraId="6EA7B9B1" w14:textId="77777777" w:rsidR="00A74C80" w:rsidRDefault="00A74C80">
    <w:pPr>
      <w:pStyle w:val="Header"/>
    </w:pPr>
    <w:r>
      <w:rPr>
        <w:noProof/>
        <w:lang w:val="en-IE" w:eastAsia="en-IE"/>
      </w:rPr>
      <w:drawing>
        <wp:anchor distT="0" distB="0" distL="114300" distR="114300" simplePos="0" relativeHeight="251695104" behindDoc="1" locked="0" layoutInCell="1" allowOverlap="1" wp14:anchorId="2F6112EB" wp14:editId="3A1F9C56">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3A61D4" w14:textId="77777777" w:rsidR="00A74C80" w:rsidRPr="00667792" w:rsidRDefault="00A74C80" w:rsidP="00667792">
    <w:pPr>
      <w:pStyle w:val="Header"/>
    </w:pPr>
    <w:r>
      <w:rPr>
        <w:noProof/>
        <w:lang w:val="en-IE" w:eastAsia="en-IE"/>
      </w:rPr>
      <w:drawing>
        <wp:anchor distT="0" distB="0" distL="114300" distR="114300" simplePos="0" relativeHeight="251678720" behindDoc="1" locked="0" layoutInCell="1" allowOverlap="1" wp14:anchorId="554C3998" wp14:editId="7FC2E927">
          <wp:simplePos x="0" y="0"/>
          <wp:positionH relativeFrom="page">
            <wp:posOffset>6849129</wp:posOffset>
          </wp:positionH>
          <wp:positionV relativeFrom="page">
            <wp:posOffset>5080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3920D0A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2E84E8F6"/>
    <w:lvl w:ilvl="0">
      <w:start w:val="1"/>
      <w:numFmt w:val="decimal"/>
      <w:lvlText w:val="%1."/>
      <w:lvlJc w:val="left"/>
      <w:pPr>
        <w:tabs>
          <w:tab w:val="num" w:pos="1800"/>
        </w:tabs>
        <w:ind w:left="1800" w:hanging="360"/>
      </w:pPr>
    </w:lvl>
  </w:abstractNum>
  <w:abstractNum w:abstractNumId="2">
    <w:nsid w:val="FFFFFF7D"/>
    <w:multiLevelType w:val="singleLevel"/>
    <w:tmpl w:val="AF4C6912"/>
    <w:lvl w:ilvl="0">
      <w:start w:val="1"/>
      <w:numFmt w:val="decimal"/>
      <w:lvlText w:val="%1."/>
      <w:lvlJc w:val="left"/>
      <w:pPr>
        <w:tabs>
          <w:tab w:val="num" w:pos="1440"/>
        </w:tabs>
        <w:ind w:left="1440" w:hanging="360"/>
      </w:pPr>
    </w:lvl>
  </w:abstractNum>
  <w:abstractNum w:abstractNumId="3">
    <w:nsid w:val="FFFFFF7F"/>
    <w:multiLevelType w:val="singleLevel"/>
    <w:tmpl w:val="2BA4ADD0"/>
    <w:lvl w:ilvl="0">
      <w:start w:val="1"/>
      <w:numFmt w:val="decimal"/>
      <w:lvlText w:val="%1."/>
      <w:lvlJc w:val="left"/>
      <w:pPr>
        <w:tabs>
          <w:tab w:val="num" w:pos="720"/>
        </w:tabs>
        <w:ind w:left="720" w:hanging="360"/>
      </w:pPr>
    </w:lvl>
  </w:abstractNum>
  <w:abstractNum w:abstractNumId="4">
    <w:nsid w:val="FFFFFF80"/>
    <w:multiLevelType w:val="singleLevel"/>
    <w:tmpl w:val="303A942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C80679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1DDE2A9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537072B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nsid w:val="FFFFFF89"/>
    <w:multiLevelType w:val="singleLevel"/>
    <w:tmpl w:val="ACD4E746"/>
    <w:lvl w:ilvl="0">
      <w:start w:val="1"/>
      <w:numFmt w:val="bullet"/>
      <w:lvlText w:val=""/>
      <w:lvlJc w:val="left"/>
      <w:pPr>
        <w:tabs>
          <w:tab w:val="num" w:pos="360"/>
        </w:tabs>
        <w:ind w:left="360" w:hanging="360"/>
      </w:pPr>
      <w:rPr>
        <w:rFonts w:ascii="Symbol" w:hAnsi="Symbol" w:hint="default"/>
      </w:rPr>
    </w:lvl>
  </w:abstractNum>
  <w:abstractNum w:abstractNumId="1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47D203C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60585238"/>
    <w:multiLevelType w:val="multilevel"/>
    <w:tmpl w:val="C39CEAAC"/>
    <w:lvl w:ilvl="0">
      <w:start w:val="1"/>
      <w:numFmt w:val="upperLetter"/>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7">
    <w:nsid w:val="67AB4D84"/>
    <w:multiLevelType w:val="multilevel"/>
    <w:tmpl w:val="495221B4"/>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9">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nsid w:val="78BA4B1E"/>
    <w:multiLevelType w:val="multilevel"/>
    <w:tmpl w:val="FE6C3A72"/>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42">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2"/>
  </w:num>
  <w:num w:numId="2">
    <w:abstractNumId w:val="42"/>
  </w:num>
  <w:num w:numId="3">
    <w:abstractNumId w:val="15"/>
  </w:num>
  <w:num w:numId="4">
    <w:abstractNumId w:val="27"/>
  </w:num>
  <w:num w:numId="5">
    <w:abstractNumId w:val="24"/>
  </w:num>
  <w:num w:numId="6">
    <w:abstractNumId w:val="16"/>
  </w:num>
  <w:num w:numId="7">
    <w:abstractNumId w:val="22"/>
  </w:num>
  <w:num w:numId="8">
    <w:abstractNumId w:val="29"/>
  </w:num>
  <w:num w:numId="9">
    <w:abstractNumId w:val="14"/>
  </w:num>
  <w:num w:numId="10">
    <w:abstractNumId w:val="21"/>
  </w:num>
  <w:num w:numId="11">
    <w:abstractNumId w:val="25"/>
  </w:num>
  <w:num w:numId="12">
    <w:abstractNumId w:val="12"/>
  </w:num>
  <w:num w:numId="13">
    <w:abstractNumId w:val="30"/>
  </w:num>
  <w:num w:numId="14">
    <w:abstractNumId w:val="8"/>
  </w:num>
  <w:num w:numId="15">
    <w:abstractNumId w:val="37"/>
  </w:num>
  <w:num w:numId="16">
    <w:abstractNumId w:val="38"/>
  </w:num>
  <w:num w:numId="17">
    <w:abstractNumId w:val="20"/>
  </w:num>
  <w:num w:numId="18">
    <w:abstractNumId w:val="19"/>
  </w:num>
  <w:num w:numId="19">
    <w:abstractNumId w:val="39"/>
  </w:num>
  <w:num w:numId="20">
    <w:abstractNumId w:val="28"/>
  </w:num>
  <w:num w:numId="21">
    <w:abstractNumId w:val="11"/>
  </w:num>
  <w:num w:numId="22">
    <w:abstractNumId w:val="18"/>
  </w:num>
  <w:num w:numId="23">
    <w:abstractNumId w:val="34"/>
  </w:num>
  <w:num w:numId="24">
    <w:abstractNumId w:val="17"/>
  </w:num>
  <w:num w:numId="25">
    <w:abstractNumId w:val="40"/>
  </w:num>
  <w:num w:numId="26">
    <w:abstractNumId w:val="10"/>
  </w:num>
  <w:num w:numId="27">
    <w:abstractNumId w:val="26"/>
  </w:num>
  <w:num w:numId="28">
    <w:abstractNumId w:val="23"/>
  </w:num>
  <w:num w:numId="29">
    <w:abstractNumId w:val="33"/>
  </w:num>
  <w:num w:numId="30">
    <w:abstractNumId w:val="35"/>
  </w:num>
  <w:num w:numId="31">
    <w:abstractNumId w:val="13"/>
  </w:num>
  <w:num w:numId="32">
    <w:abstractNumId w:val="0"/>
  </w:num>
  <w:num w:numId="33">
    <w:abstractNumId w:val="1"/>
  </w:num>
  <w:num w:numId="34">
    <w:abstractNumId w:val="2"/>
  </w:num>
  <w:num w:numId="35">
    <w:abstractNumId w:val="4"/>
  </w:num>
  <w:num w:numId="36">
    <w:abstractNumId w:val="5"/>
  </w:num>
  <w:num w:numId="37">
    <w:abstractNumId w:val="6"/>
  </w:num>
  <w:num w:numId="38">
    <w:abstractNumId w:val="7"/>
  </w:num>
  <w:num w:numId="39">
    <w:abstractNumId w:val="3"/>
  </w:num>
  <w:num w:numId="40">
    <w:abstractNumId w:val="9"/>
  </w:num>
  <w:num w:numId="41">
    <w:abstractNumId w:val="31"/>
  </w:num>
  <w:num w:numId="42">
    <w:abstractNumId w:val="36"/>
  </w:num>
  <w:num w:numId="4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1"/>
  </w:num>
  <w:numIdMacAtCleanup w:val="3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el Hadley">
    <w15:presenceInfo w15:providerId="Windows Live" w15:userId="7edea1fdf255c4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FF6"/>
    <w:rsid w:val="0001616D"/>
    <w:rsid w:val="00016839"/>
    <w:rsid w:val="000174F9"/>
    <w:rsid w:val="000249C2"/>
    <w:rsid w:val="000258F6"/>
    <w:rsid w:val="0002756A"/>
    <w:rsid w:val="000350D7"/>
    <w:rsid w:val="000379A7"/>
    <w:rsid w:val="00040EB8"/>
    <w:rsid w:val="000439A4"/>
    <w:rsid w:val="0005449E"/>
    <w:rsid w:val="00057B6D"/>
    <w:rsid w:val="00061A7B"/>
    <w:rsid w:val="0008654C"/>
    <w:rsid w:val="00087BE0"/>
    <w:rsid w:val="000904ED"/>
    <w:rsid w:val="00091545"/>
    <w:rsid w:val="000A1C0B"/>
    <w:rsid w:val="000A27A8"/>
    <w:rsid w:val="000A72E1"/>
    <w:rsid w:val="000B2356"/>
    <w:rsid w:val="000C711B"/>
    <w:rsid w:val="000D2431"/>
    <w:rsid w:val="000E3954"/>
    <w:rsid w:val="000E3E52"/>
    <w:rsid w:val="000E3FE4"/>
    <w:rsid w:val="000F0F9F"/>
    <w:rsid w:val="000F3F43"/>
    <w:rsid w:val="000F58ED"/>
    <w:rsid w:val="00113D5B"/>
    <w:rsid w:val="00113F8F"/>
    <w:rsid w:val="00122EBD"/>
    <w:rsid w:val="001349DB"/>
    <w:rsid w:val="00135AEB"/>
    <w:rsid w:val="00136E58"/>
    <w:rsid w:val="001547F9"/>
    <w:rsid w:val="001607D8"/>
    <w:rsid w:val="00160ECB"/>
    <w:rsid w:val="00161325"/>
    <w:rsid w:val="00184427"/>
    <w:rsid w:val="00184C2E"/>
    <w:rsid w:val="001875B1"/>
    <w:rsid w:val="00195496"/>
    <w:rsid w:val="001B2A35"/>
    <w:rsid w:val="001B339A"/>
    <w:rsid w:val="001C650B"/>
    <w:rsid w:val="001C72B5"/>
    <w:rsid w:val="001D2E7A"/>
    <w:rsid w:val="001D3992"/>
    <w:rsid w:val="001D4A3E"/>
    <w:rsid w:val="001E416D"/>
    <w:rsid w:val="001F4EF8"/>
    <w:rsid w:val="001F5AB1"/>
    <w:rsid w:val="00201337"/>
    <w:rsid w:val="002022EA"/>
    <w:rsid w:val="002044E9"/>
    <w:rsid w:val="00205B17"/>
    <w:rsid w:val="00205D9B"/>
    <w:rsid w:val="002204DA"/>
    <w:rsid w:val="00222D4C"/>
    <w:rsid w:val="0022371A"/>
    <w:rsid w:val="00237785"/>
    <w:rsid w:val="00251FB9"/>
    <w:rsid w:val="002520AD"/>
    <w:rsid w:val="0025660A"/>
    <w:rsid w:val="00257DF8"/>
    <w:rsid w:val="00257E4A"/>
    <w:rsid w:val="0026038D"/>
    <w:rsid w:val="0027175D"/>
    <w:rsid w:val="0028314D"/>
    <w:rsid w:val="00295441"/>
    <w:rsid w:val="0029793F"/>
    <w:rsid w:val="002A1C42"/>
    <w:rsid w:val="002A617C"/>
    <w:rsid w:val="002A71CF"/>
    <w:rsid w:val="002B3E9D"/>
    <w:rsid w:val="002C77F4"/>
    <w:rsid w:val="002D0869"/>
    <w:rsid w:val="002D78FE"/>
    <w:rsid w:val="002E4993"/>
    <w:rsid w:val="002E5BAC"/>
    <w:rsid w:val="002E7635"/>
    <w:rsid w:val="002F265A"/>
    <w:rsid w:val="0030413F"/>
    <w:rsid w:val="00305EFE"/>
    <w:rsid w:val="00310742"/>
    <w:rsid w:val="00313B4B"/>
    <w:rsid w:val="00313D85"/>
    <w:rsid w:val="00315CE3"/>
    <w:rsid w:val="0031629B"/>
    <w:rsid w:val="003251FE"/>
    <w:rsid w:val="003274DB"/>
    <w:rsid w:val="00327FBF"/>
    <w:rsid w:val="00332A7B"/>
    <w:rsid w:val="003343E0"/>
    <w:rsid w:val="00335E40"/>
    <w:rsid w:val="00344408"/>
    <w:rsid w:val="00345E37"/>
    <w:rsid w:val="00347F3E"/>
    <w:rsid w:val="003621C3"/>
    <w:rsid w:val="00362582"/>
    <w:rsid w:val="0036382D"/>
    <w:rsid w:val="00380350"/>
    <w:rsid w:val="00380B4E"/>
    <w:rsid w:val="003816E4"/>
    <w:rsid w:val="0039131E"/>
    <w:rsid w:val="003A04A6"/>
    <w:rsid w:val="003A7759"/>
    <w:rsid w:val="003A7F6E"/>
    <w:rsid w:val="003B03EA"/>
    <w:rsid w:val="003C7C34"/>
    <w:rsid w:val="003D0F37"/>
    <w:rsid w:val="003D5150"/>
    <w:rsid w:val="003F1901"/>
    <w:rsid w:val="003F1C3A"/>
    <w:rsid w:val="0041086B"/>
    <w:rsid w:val="00414698"/>
    <w:rsid w:val="0042565E"/>
    <w:rsid w:val="00432C05"/>
    <w:rsid w:val="00440379"/>
    <w:rsid w:val="00441393"/>
    <w:rsid w:val="00447CF0"/>
    <w:rsid w:val="00456F10"/>
    <w:rsid w:val="00474746"/>
    <w:rsid w:val="00476942"/>
    <w:rsid w:val="00477D62"/>
    <w:rsid w:val="004871A2"/>
    <w:rsid w:val="00492A8D"/>
    <w:rsid w:val="004944C8"/>
    <w:rsid w:val="004A0EBF"/>
    <w:rsid w:val="004A4EC4"/>
    <w:rsid w:val="004C0E4B"/>
    <w:rsid w:val="004D5701"/>
    <w:rsid w:val="004E0BBB"/>
    <w:rsid w:val="004E1D57"/>
    <w:rsid w:val="004E2F16"/>
    <w:rsid w:val="004F5930"/>
    <w:rsid w:val="004F6196"/>
    <w:rsid w:val="00503044"/>
    <w:rsid w:val="00523666"/>
    <w:rsid w:val="00525922"/>
    <w:rsid w:val="00526234"/>
    <w:rsid w:val="00534F34"/>
    <w:rsid w:val="0053646A"/>
    <w:rsid w:val="0053692E"/>
    <w:rsid w:val="005378A6"/>
    <w:rsid w:val="00547837"/>
    <w:rsid w:val="00557434"/>
    <w:rsid w:val="005805D2"/>
    <w:rsid w:val="00592D09"/>
    <w:rsid w:val="00595415"/>
    <w:rsid w:val="00597652"/>
    <w:rsid w:val="005A0703"/>
    <w:rsid w:val="005A080B"/>
    <w:rsid w:val="005B03CA"/>
    <w:rsid w:val="005B12A5"/>
    <w:rsid w:val="005B6889"/>
    <w:rsid w:val="005C161A"/>
    <w:rsid w:val="005C1BCB"/>
    <w:rsid w:val="005C2312"/>
    <w:rsid w:val="005C4735"/>
    <w:rsid w:val="005C5C63"/>
    <w:rsid w:val="005D03E9"/>
    <w:rsid w:val="005D304B"/>
    <w:rsid w:val="005D3AF4"/>
    <w:rsid w:val="005D6E5D"/>
    <w:rsid w:val="005E3989"/>
    <w:rsid w:val="005E4659"/>
    <w:rsid w:val="005E657A"/>
    <w:rsid w:val="005F0595"/>
    <w:rsid w:val="005F1386"/>
    <w:rsid w:val="005F17C2"/>
    <w:rsid w:val="00600C2B"/>
    <w:rsid w:val="006127AC"/>
    <w:rsid w:val="006218E8"/>
    <w:rsid w:val="00634A78"/>
    <w:rsid w:val="00642025"/>
    <w:rsid w:val="00646E87"/>
    <w:rsid w:val="0065107F"/>
    <w:rsid w:val="00661445"/>
    <w:rsid w:val="00661946"/>
    <w:rsid w:val="00666061"/>
    <w:rsid w:val="00667424"/>
    <w:rsid w:val="00667792"/>
    <w:rsid w:val="0067154B"/>
    <w:rsid w:val="00671677"/>
    <w:rsid w:val="006744D8"/>
    <w:rsid w:val="006750F2"/>
    <w:rsid w:val="006752D6"/>
    <w:rsid w:val="00675E02"/>
    <w:rsid w:val="0068553C"/>
    <w:rsid w:val="00685F34"/>
    <w:rsid w:val="00695656"/>
    <w:rsid w:val="00695999"/>
    <w:rsid w:val="006975A8"/>
    <w:rsid w:val="006A1012"/>
    <w:rsid w:val="006A7D73"/>
    <w:rsid w:val="006C1376"/>
    <w:rsid w:val="006C48F9"/>
    <w:rsid w:val="006E0E7D"/>
    <w:rsid w:val="006E10BF"/>
    <w:rsid w:val="006F1C14"/>
    <w:rsid w:val="00703A6A"/>
    <w:rsid w:val="00722236"/>
    <w:rsid w:val="00725CCA"/>
    <w:rsid w:val="0072737A"/>
    <w:rsid w:val="007311E7"/>
    <w:rsid w:val="00731DEE"/>
    <w:rsid w:val="00734BC6"/>
    <w:rsid w:val="007427B2"/>
    <w:rsid w:val="007541D3"/>
    <w:rsid w:val="007577D7"/>
    <w:rsid w:val="007715E8"/>
    <w:rsid w:val="00776004"/>
    <w:rsid w:val="0078486B"/>
    <w:rsid w:val="00785A39"/>
    <w:rsid w:val="00787D8A"/>
    <w:rsid w:val="00790277"/>
    <w:rsid w:val="00790F64"/>
    <w:rsid w:val="00791EBC"/>
    <w:rsid w:val="00793577"/>
    <w:rsid w:val="00795637"/>
    <w:rsid w:val="00797EF8"/>
    <w:rsid w:val="007A446A"/>
    <w:rsid w:val="007A53A6"/>
    <w:rsid w:val="007A6159"/>
    <w:rsid w:val="007B27E9"/>
    <w:rsid w:val="007B2C5B"/>
    <w:rsid w:val="007B2D11"/>
    <w:rsid w:val="007B6700"/>
    <w:rsid w:val="007B6A93"/>
    <w:rsid w:val="007B7BEC"/>
    <w:rsid w:val="007D1805"/>
    <w:rsid w:val="007D2107"/>
    <w:rsid w:val="007D3A42"/>
    <w:rsid w:val="007D5895"/>
    <w:rsid w:val="007D77AB"/>
    <w:rsid w:val="007E28D0"/>
    <w:rsid w:val="007E30DF"/>
    <w:rsid w:val="007F7544"/>
    <w:rsid w:val="00800995"/>
    <w:rsid w:val="00816F79"/>
    <w:rsid w:val="008172F8"/>
    <w:rsid w:val="008326B2"/>
    <w:rsid w:val="00846831"/>
    <w:rsid w:val="00865532"/>
    <w:rsid w:val="00867686"/>
    <w:rsid w:val="008737D3"/>
    <w:rsid w:val="008747E0"/>
    <w:rsid w:val="00876841"/>
    <w:rsid w:val="00882B3C"/>
    <w:rsid w:val="0088783D"/>
    <w:rsid w:val="008972C3"/>
    <w:rsid w:val="008A28D9"/>
    <w:rsid w:val="008A30BA"/>
    <w:rsid w:val="008C33B5"/>
    <w:rsid w:val="008C3A72"/>
    <w:rsid w:val="008C6969"/>
    <w:rsid w:val="008D29F3"/>
    <w:rsid w:val="008E1F69"/>
    <w:rsid w:val="008E4A33"/>
    <w:rsid w:val="008E76B1"/>
    <w:rsid w:val="008F38BB"/>
    <w:rsid w:val="008F57D8"/>
    <w:rsid w:val="00902834"/>
    <w:rsid w:val="00914330"/>
    <w:rsid w:val="00914E26"/>
    <w:rsid w:val="0091590F"/>
    <w:rsid w:val="00923B4D"/>
    <w:rsid w:val="0092540C"/>
    <w:rsid w:val="00925825"/>
    <w:rsid w:val="00925E0F"/>
    <w:rsid w:val="00931A57"/>
    <w:rsid w:val="0093492E"/>
    <w:rsid w:val="009414E6"/>
    <w:rsid w:val="00943B03"/>
    <w:rsid w:val="0095450F"/>
    <w:rsid w:val="00956901"/>
    <w:rsid w:val="00962EC1"/>
    <w:rsid w:val="00971591"/>
    <w:rsid w:val="00974564"/>
    <w:rsid w:val="00974E99"/>
    <w:rsid w:val="009764FA"/>
    <w:rsid w:val="00980192"/>
    <w:rsid w:val="00982A22"/>
    <w:rsid w:val="00994D97"/>
    <w:rsid w:val="009A07B7"/>
    <w:rsid w:val="009B1545"/>
    <w:rsid w:val="009B4F7F"/>
    <w:rsid w:val="009B5023"/>
    <w:rsid w:val="009B543F"/>
    <w:rsid w:val="009B785E"/>
    <w:rsid w:val="009C26F8"/>
    <w:rsid w:val="009C609E"/>
    <w:rsid w:val="009D25B8"/>
    <w:rsid w:val="009D26AB"/>
    <w:rsid w:val="009E16EC"/>
    <w:rsid w:val="009E433C"/>
    <w:rsid w:val="009E4A4D"/>
    <w:rsid w:val="009E6578"/>
    <w:rsid w:val="009E6FD3"/>
    <w:rsid w:val="009F081F"/>
    <w:rsid w:val="00A06A3D"/>
    <w:rsid w:val="00A10EBA"/>
    <w:rsid w:val="00A13E56"/>
    <w:rsid w:val="00A21252"/>
    <w:rsid w:val="00A227BF"/>
    <w:rsid w:val="00A24838"/>
    <w:rsid w:val="00A2743E"/>
    <w:rsid w:val="00A30C33"/>
    <w:rsid w:val="00A4308C"/>
    <w:rsid w:val="00A44836"/>
    <w:rsid w:val="00A524B5"/>
    <w:rsid w:val="00A549B3"/>
    <w:rsid w:val="00A55F2E"/>
    <w:rsid w:val="00A56184"/>
    <w:rsid w:val="00A67954"/>
    <w:rsid w:val="00A72ED7"/>
    <w:rsid w:val="00A748A1"/>
    <w:rsid w:val="00A74C80"/>
    <w:rsid w:val="00A8083F"/>
    <w:rsid w:val="00A90D86"/>
    <w:rsid w:val="00A91DBA"/>
    <w:rsid w:val="00A94D40"/>
    <w:rsid w:val="00A97900"/>
    <w:rsid w:val="00AA1D7A"/>
    <w:rsid w:val="00AA3E01"/>
    <w:rsid w:val="00AB0BFA"/>
    <w:rsid w:val="00AB76B7"/>
    <w:rsid w:val="00AC33A2"/>
    <w:rsid w:val="00AD38F7"/>
    <w:rsid w:val="00AE65F1"/>
    <w:rsid w:val="00AE6BB4"/>
    <w:rsid w:val="00AE74AD"/>
    <w:rsid w:val="00AF159C"/>
    <w:rsid w:val="00B01873"/>
    <w:rsid w:val="00B074AB"/>
    <w:rsid w:val="00B07717"/>
    <w:rsid w:val="00B17253"/>
    <w:rsid w:val="00B17D23"/>
    <w:rsid w:val="00B2583D"/>
    <w:rsid w:val="00B31A41"/>
    <w:rsid w:val="00B3287F"/>
    <w:rsid w:val="00B40199"/>
    <w:rsid w:val="00B502FF"/>
    <w:rsid w:val="00B528D3"/>
    <w:rsid w:val="00B643DF"/>
    <w:rsid w:val="00B65300"/>
    <w:rsid w:val="00B67422"/>
    <w:rsid w:val="00B70BD4"/>
    <w:rsid w:val="00B712CA"/>
    <w:rsid w:val="00B73463"/>
    <w:rsid w:val="00B90123"/>
    <w:rsid w:val="00B9016D"/>
    <w:rsid w:val="00B91B38"/>
    <w:rsid w:val="00BA0F98"/>
    <w:rsid w:val="00BA1517"/>
    <w:rsid w:val="00BA4E39"/>
    <w:rsid w:val="00BA5754"/>
    <w:rsid w:val="00BA67FD"/>
    <w:rsid w:val="00BA7C48"/>
    <w:rsid w:val="00BC251F"/>
    <w:rsid w:val="00BC27F6"/>
    <w:rsid w:val="00BC39F4"/>
    <w:rsid w:val="00BD1587"/>
    <w:rsid w:val="00BD6A20"/>
    <w:rsid w:val="00BD7019"/>
    <w:rsid w:val="00BD7EE1"/>
    <w:rsid w:val="00BE5568"/>
    <w:rsid w:val="00BE5764"/>
    <w:rsid w:val="00BF1358"/>
    <w:rsid w:val="00C0106D"/>
    <w:rsid w:val="00C133BE"/>
    <w:rsid w:val="00C162AA"/>
    <w:rsid w:val="00C21A45"/>
    <w:rsid w:val="00C222B4"/>
    <w:rsid w:val="00C262E4"/>
    <w:rsid w:val="00C33E20"/>
    <w:rsid w:val="00C3407F"/>
    <w:rsid w:val="00C35CF6"/>
    <w:rsid w:val="00C3725B"/>
    <w:rsid w:val="00C522BE"/>
    <w:rsid w:val="00C533EC"/>
    <w:rsid w:val="00C5470E"/>
    <w:rsid w:val="00C55EFB"/>
    <w:rsid w:val="00C56585"/>
    <w:rsid w:val="00C56B3F"/>
    <w:rsid w:val="00C6211D"/>
    <w:rsid w:val="00C65492"/>
    <w:rsid w:val="00C716E5"/>
    <w:rsid w:val="00C773D9"/>
    <w:rsid w:val="00C80307"/>
    <w:rsid w:val="00C80ACE"/>
    <w:rsid w:val="00C81162"/>
    <w:rsid w:val="00C83258"/>
    <w:rsid w:val="00C83666"/>
    <w:rsid w:val="00C870B5"/>
    <w:rsid w:val="00C907DF"/>
    <w:rsid w:val="00C91630"/>
    <w:rsid w:val="00C9558A"/>
    <w:rsid w:val="00C966EB"/>
    <w:rsid w:val="00CA04B1"/>
    <w:rsid w:val="00CA2DFC"/>
    <w:rsid w:val="00CA4EC9"/>
    <w:rsid w:val="00CB03D4"/>
    <w:rsid w:val="00CB0617"/>
    <w:rsid w:val="00CB08B6"/>
    <w:rsid w:val="00CB137B"/>
    <w:rsid w:val="00CB7460"/>
    <w:rsid w:val="00CC35EF"/>
    <w:rsid w:val="00CC5048"/>
    <w:rsid w:val="00CC6246"/>
    <w:rsid w:val="00CE5E46"/>
    <w:rsid w:val="00CF49CC"/>
    <w:rsid w:val="00D04F0B"/>
    <w:rsid w:val="00D1463A"/>
    <w:rsid w:val="00D14D4C"/>
    <w:rsid w:val="00D24632"/>
    <w:rsid w:val="00D252C9"/>
    <w:rsid w:val="00D26B5F"/>
    <w:rsid w:val="00D32DDF"/>
    <w:rsid w:val="00D3700C"/>
    <w:rsid w:val="00D41146"/>
    <w:rsid w:val="00D638E0"/>
    <w:rsid w:val="00D653B1"/>
    <w:rsid w:val="00D74AE1"/>
    <w:rsid w:val="00D75D42"/>
    <w:rsid w:val="00D80B20"/>
    <w:rsid w:val="00D865A8"/>
    <w:rsid w:val="00D9012A"/>
    <w:rsid w:val="00D92C2D"/>
    <w:rsid w:val="00D9361E"/>
    <w:rsid w:val="00D94F38"/>
    <w:rsid w:val="00DA17CD"/>
    <w:rsid w:val="00DA4159"/>
    <w:rsid w:val="00DB25B3"/>
    <w:rsid w:val="00DC6FF6"/>
    <w:rsid w:val="00DD60F2"/>
    <w:rsid w:val="00DE0893"/>
    <w:rsid w:val="00DE2814"/>
    <w:rsid w:val="00DE6796"/>
    <w:rsid w:val="00DF18BA"/>
    <w:rsid w:val="00DF41B2"/>
    <w:rsid w:val="00E01166"/>
    <w:rsid w:val="00E01272"/>
    <w:rsid w:val="00E03067"/>
    <w:rsid w:val="00E03846"/>
    <w:rsid w:val="00E16EB4"/>
    <w:rsid w:val="00E20A7D"/>
    <w:rsid w:val="00E21A27"/>
    <w:rsid w:val="00E27A2F"/>
    <w:rsid w:val="00E42A94"/>
    <w:rsid w:val="00E458BF"/>
    <w:rsid w:val="00E477DE"/>
    <w:rsid w:val="00E54BFB"/>
    <w:rsid w:val="00E54CD7"/>
    <w:rsid w:val="00E706E7"/>
    <w:rsid w:val="00E818AD"/>
    <w:rsid w:val="00E84229"/>
    <w:rsid w:val="00E84965"/>
    <w:rsid w:val="00E90E4E"/>
    <w:rsid w:val="00E9391E"/>
    <w:rsid w:val="00E96657"/>
    <w:rsid w:val="00EA1052"/>
    <w:rsid w:val="00EA218F"/>
    <w:rsid w:val="00EA4F29"/>
    <w:rsid w:val="00EA5B27"/>
    <w:rsid w:val="00EA5F83"/>
    <w:rsid w:val="00EA657D"/>
    <w:rsid w:val="00EA6F9D"/>
    <w:rsid w:val="00EB6F3C"/>
    <w:rsid w:val="00EC1E2C"/>
    <w:rsid w:val="00EC2B9A"/>
    <w:rsid w:val="00EC3723"/>
    <w:rsid w:val="00EC568A"/>
    <w:rsid w:val="00EC7415"/>
    <w:rsid w:val="00EC7C87"/>
    <w:rsid w:val="00ED030E"/>
    <w:rsid w:val="00ED2A8D"/>
    <w:rsid w:val="00ED4450"/>
    <w:rsid w:val="00EE54CB"/>
    <w:rsid w:val="00EE63C7"/>
    <w:rsid w:val="00EE6424"/>
    <w:rsid w:val="00EF1C54"/>
    <w:rsid w:val="00EF404B"/>
    <w:rsid w:val="00F00376"/>
    <w:rsid w:val="00F01F0C"/>
    <w:rsid w:val="00F02A5A"/>
    <w:rsid w:val="00F11368"/>
    <w:rsid w:val="00F11764"/>
    <w:rsid w:val="00F157E2"/>
    <w:rsid w:val="00F259E2"/>
    <w:rsid w:val="00F41F0B"/>
    <w:rsid w:val="00F527AC"/>
    <w:rsid w:val="00F5503F"/>
    <w:rsid w:val="00F61D83"/>
    <w:rsid w:val="00F65DD1"/>
    <w:rsid w:val="00F707B3"/>
    <w:rsid w:val="00F71135"/>
    <w:rsid w:val="00F74309"/>
    <w:rsid w:val="00F82C35"/>
    <w:rsid w:val="00F90461"/>
    <w:rsid w:val="00FA370D"/>
    <w:rsid w:val="00FA66F1"/>
    <w:rsid w:val="00FB1878"/>
    <w:rsid w:val="00FC06AF"/>
    <w:rsid w:val="00FC378B"/>
    <w:rsid w:val="00FC3977"/>
    <w:rsid w:val="00FC4266"/>
    <w:rsid w:val="00FD2566"/>
    <w:rsid w:val="00FD2F16"/>
    <w:rsid w:val="00FD6065"/>
    <w:rsid w:val="00FE1D34"/>
    <w:rsid w:val="00FE244F"/>
    <w:rsid w:val="00FE2A6F"/>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8DB91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816F79"/>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E10B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customStyle="1" w:styleId="List1indent">
    <w:name w:val="List 1 indent"/>
    <w:basedOn w:val="Normal"/>
    <w:qFormat/>
    <w:rsid w:val="00695999"/>
    <w:pPr>
      <w:tabs>
        <w:tab w:val="num" w:pos="1134"/>
      </w:tabs>
      <w:spacing w:before="120" w:after="120" w:line="240" w:lineRule="auto"/>
      <w:ind w:left="1134" w:right="144" w:hanging="567"/>
      <w:jc w:val="both"/>
    </w:pPr>
    <w:rPr>
      <w:rFonts w:ascii="Arial" w:eastAsia="Times New Roman" w:hAnsi="Arial" w:cs="Arial"/>
      <w:sz w:val="22"/>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comments.xml.rels><?xml version="1.0" encoding="UTF-8" standalone="yes"?>
<Relationships xmlns="http://schemas.openxmlformats.org/package/2006/relationships"><Relationship Id="rId1" Type="http://schemas.openxmlformats.org/officeDocument/2006/relationships/hyperlink" Target="mailto:marie-helene.grillet@iala-aism.org"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3.xml"/><Relationship Id="rId22" Type="http://schemas.openxmlformats.org/officeDocument/2006/relationships/footer" Target="footer6.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C06C51-06D3-4FFF-80B9-E1AC53FCE4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217</TotalTime>
  <Pages>22</Pages>
  <Words>7048</Words>
  <Characters>40180</Characters>
  <Application>Microsoft Office Word</Application>
  <DocSecurity>0</DocSecurity>
  <Lines>334</Lines>
  <Paragraphs>94</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47134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23</cp:revision>
  <dcterms:created xsi:type="dcterms:W3CDTF">2016-07-14T08:10:00Z</dcterms:created>
  <dcterms:modified xsi:type="dcterms:W3CDTF">2016-08-19T09:14:00Z</dcterms:modified>
  <cp:category/>
</cp:coreProperties>
</file>